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71D" w:rsidRPr="008568F1" w:rsidRDefault="008568F1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8F1">
        <w:rPr>
          <w:rFonts w:ascii="Times New Roman" w:hAnsi="Times New Roman" w:cs="Times New Roman"/>
          <w:sz w:val="24"/>
          <w:szCs w:val="24"/>
        </w:rPr>
        <w:t>Pontificia Universidad Javeriana</w:t>
      </w:r>
    </w:p>
    <w:p w:rsidR="008568F1" w:rsidRPr="008568F1" w:rsidRDefault="00BA6683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8F1">
        <w:rPr>
          <w:rFonts w:ascii="Times New Roman" w:hAnsi="Times New Roman" w:cs="Times New Roman"/>
          <w:sz w:val="24"/>
          <w:szCs w:val="24"/>
        </w:rPr>
        <w:t>Historiografía</w:t>
      </w:r>
      <w:r w:rsidR="008568F1" w:rsidRPr="008568F1">
        <w:rPr>
          <w:rFonts w:ascii="Times New Roman" w:hAnsi="Times New Roman" w:cs="Times New Roman"/>
          <w:sz w:val="24"/>
          <w:szCs w:val="24"/>
        </w:rPr>
        <w:t xml:space="preserve"> del arte del renacimiento al siglo XXI</w:t>
      </w:r>
    </w:p>
    <w:p w:rsidR="008568F1" w:rsidRPr="008568F1" w:rsidRDefault="00B6769B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  <w:r w:rsidRPr="008568F1">
        <w:rPr>
          <w:rFonts w:ascii="Times New Roman" w:hAnsi="Times New Roman" w:cs="Times New Roman"/>
          <w:sz w:val="24"/>
          <w:szCs w:val="24"/>
        </w:rPr>
        <w:t>án</w:t>
      </w:r>
      <w:r w:rsidR="008568F1" w:rsidRPr="008568F1">
        <w:rPr>
          <w:rFonts w:ascii="Times New Roman" w:hAnsi="Times New Roman" w:cs="Times New Roman"/>
          <w:sz w:val="24"/>
          <w:szCs w:val="24"/>
        </w:rPr>
        <w:t xml:space="preserve"> </w:t>
      </w:r>
      <w:r w:rsidRPr="008568F1">
        <w:rPr>
          <w:rFonts w:ascii="Times New Roman" w:hAnsi="Times New Roman" w:cs="Times New Roman"/>
          <w:sz w:val="24"/>
          <w:szCs w:val="24"/>
        </w:rPr>
        <w:t>Andrés</w:t>
      </w:r>
      <w:r w:rsidR="008568F1" w:rsidRPr="008568F1">
        <w:rPr>
          <w:rFonts w:ascii="Times New Roman" w:hAnsi="Times New Roman" w:cs="Times New Roman"/>
          <w:sz w:val="24"/>
          <w:szCs w:val="24"/>
        </w:rPr>
        <w:t xml:space="preserve"> Sierra Salcedo</w:t>
      </w:r>
    </w:p>
    <w:p w:rsidR="008568F1" w:rsidRDefault="008568F1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06-02-2009</w:t>
      </w:r>
    </w:p>
    <w:p w:rsidR="00C40377" w:rsidRDefault="00C40377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0377" w:rsidRDefault="00C40377" w:rsidP="00C4037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Quisiera que los que Comienzan a aprender el arte de pintar, </w:t>
      </w:r>
    </w:p>
    <w:p w:rsidR="00C40377" w:rsidRDefault="00C40377" w:rsidP="00C4037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Hicieran lo que yo veo que es practicando entre los instructores de escribir. </w:t>
      </w:r>
    </w:p>
    <w:p w:rsidR="00C40377" w:rsidRDefault="00C40377" w:rsidP="00C4037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Pues ellos enseñan primero todos los caracteres del alfabeto por separado, </w:t>
      </w:r>
    </w:p>
    <w:p w:rsidR="00C40377" w:rsidRDefault="00C40377" w:rsidP="00C4037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Luego enseñan a componer silabas y, por ultimo palabras</w:t>
      </w:r>
      <w:r>
        <w:rPr>
          <w:rStyle w:val="Refdenotaalpie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68F1" w:rsidRPr="008568F1" w:rsidRDefault="008568F1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68F1" w:rsidRDefault="008568F1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8F1">
        <w:rPr>
          <w:rFonts w:ascii="Times New Roman" w:hAnsi="Times New Roman" w:cs="Times New Roman"/>
          <w:sz w:val="24"/>
          <w:szCs w:val="24"/>
        </w:rPr>
        <w:t xml:space="preserve">Alberti, </w:t>
      </w:r>
      <w:r w:rsidR="00BA6683" w:rsidRPr="008568F1">
        <w:rPr>
          <w:rFonts w:ascii="Times New Roman" w:hAnsi="Times New Roman" w:cs="Times New Roman"/>
          <w:sz w:val="24"/>
          <w:szCs w:val="24"/>
        </w:rPr>
        <w:t>León</w:t>
      </w:r>
      <w:r w:rsidRPr="008568F1">
        <w:rPr>
          <w:rFonts w:ascii="Times New Roman" w:hAnsi="Times New Roman" w:cs="Times New Roman"/>
          <w:sz w:val="24"/>
          <w:szCs w:val="24"/>
        </w:rPr>
        <w:t xml:space="preserve"> Battista. De la pintura y otros escritos sobre el arte. </w:t>
      </w:r>
      <w:r w:rsidRPr="008568F1">
        <w:rPr>
          <w:rFonts w:ascii="Times New Roman" w:hAnsi="Times New Roman" w:cs="Times New Roman"/>
          <w:i/>
          <w:sz w:val="24"/>
          <w:szCs w:val="24"/>
        </w:rPr>
        <w:t xml:space="preserve">De la pintura. </w:t>
      </w:r>
      <w:r w:rsidRPr="008568F1">
        <w:rPr>
          <w:rFonts w:ascii="Times New Roman" w:hAnsi="Times New Roman" w:cs="Times New Roman"/>
          <w:sz w:val="24"/>
          <w:szCs w:val="24"/>
        </w:rPr>
        <w:t>Tecnos. Madrid</w:t>
      </w:r>
      <w:r w:rsidR="00BA6683" w:rsidRPr="008568F1">
        <w:rPr>
          <w:rFonts w:ascii="Times New Roman" w:hAnsi="Times New Roman" w:cs="Times New Roman"/>
          <w:sz w:val="24"/>
          <w:szCs w:val="24"/>
        </w:rPr>
        <w:t>, 1999</w:t>
      </w:r>
      <w:r w:rsidR="00C420AD">
        <w:rPr>
          <w:rFonts w:ascii="Times New Roman" w:hAnsi="Times New Roman" w:cs="Times New Roman"/>
          <w:sz w:val="24"/>
          <w:szCs w:val="24"/>
        </w:rPr>
        <w:t xml:space="preserve">. Libro I, II y III. </w:t>
      </w:r>
      <w:r w:rsidR="00B6769B">
        <w:rPr>
          <w:rFonts w:ascii="Times New Roman" w:hAnsi="Times New Roman" w:cs="Times New Roman"/>
          <w:sz w:val="24"/>
          <w:szCs w:val="24"/>
        </w:rPr>
        <w:t>Pp.</w:t>
      </w:r>
      <w:r w:rsidR="00C420AD">
        <w:rPr>
          <w:rFonts w:ascii="Times New Roman" w:hAnsi="Times New Roman" w:cs="Times New Roman"/>
          <w:sz w:val="24"/>
          <w:szCs w:val="24"/>
        </w:rPr>
        <w:t>: 65-122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68F1" w:rsidRDefault="008568F1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73E8" w:rsidRDefault="00C420AD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libr</w:t>
      </w:r>
      <w:r w:rsidR="007C7371">
        <w:rPr>
          <w:rFonts w:ascii="Times New Roman" w:hAnsi="Times New Roman" w:cs="Times New Roman"/>
          <w:sz w:val="24"/>
          <w:szCs w:val="24"/>
        </w:rPr>
        <w:t xml:space="preserve">o de </w:t>
      </w:r>
      <w:r w:rsidR="00B6769B">
        <w:rPr>
          <w:rFonts w:ascii="Times New Roman" w:hAnsi="Times New Roman" w:cs="Times New Roman"/>
          <w:sz w:val="24"/>
          <w:szCs w:val="24"/>
        </w:rPr>
        <w:t>León</w:t>
      </w:r>
      <w:r w:rsidR="007C7371">
        <w:rPr>
          <w:rFonts w:ascii="Times New Roman" w:hAnsi="Times New Roman" w:cs="Times New Roman"/>
          <w:sz w:val="24"/>
          <w:szCs w:val="24"/>
        </w:rPr>
        <w:t xml:space="preserve"> Battista Alberti </w:t>
      </w:r>
      <w:del w:id="0" w:author="Usuario" w:date="2009-03-18T22:41:00Z">
        <w:r w:rsidR="007C7371" w:rsidDel="006379A5">
          <w:rPr>
            <w:rFonts w:ascii="Times New Roman" w:hAnsi="Times New Roman" w:cs="Times New Roman"/>
            <w:sz w:val="24"/>
            <w:szCs w:val="24"/>
          </w:rPr>
          <w:delText>el cual</w:delText>
        </w:r>
        <w:r w:rsidR="002629FA" w:rsidDel="006379A5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2629FA">
        <w:rPr>
          <w:rFonts w:ascii="Times New Roman" w:hAnsi="Times New Roman" w:cs="Times New Roman"/>
          <w:sz w:val="24"/>
          <w:szCs w:val="24"/>
        </w:rPr>
        <w:t xml:space="preserve">trata </w:t>
      </w:r>
      <w:r>
        <w:rPr>
          <w:rFonts w:ascii="Times New Roman" w:hAnsi="Times New Roman" w:cs="Times New Roman"/>
          <w:sz w:val="24"/>
          <w:szCs w:val="24"/>
        </w:rPr>
        <w:t>tres puntos a lo largo de los</w:t>
      </w:r>
      <w:r w:rsidR="005773E8">
        <w:rPr>
          <w:rFonts w:ascii="Times New Roman" w:hAnsi="Times New Roman" w:cs="Times New Roman"/>
          <w:sz w:val="24"/>
          <w:szCs w:val="24"/>
        </w:rPr>
        <w:t xml:space="preserve"> </w:t>
      </w:r>
      <w:r w:rsidR="007C7371">
        <w:rPr>
          <w:rFonts w:ascii="Times New Roman" w:hAnsi="Times New Roman" w:cs="Times New Roman"/>
          <w:sz w:val="24"/>
          <w:szCs w:val="24"/>
        </w:rPr>
        <w:t>capítulos que componen el texto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ins w:id="1" w:author="Usuario" w:date="2009-03-18T22:41:00Z">
        <w:r w:rsidR="006379A5">
          <w:rPr>
            <w:rFonts w:ascii="Times New Roman" w:hAnsi="Times New Roman" w:cs="Times New Roman"/>
            <w:sz w:val="24"/>
            <w:szCs w:val="24"/>
          </w:rPr>
          <w:t xml:space="preserve">que </w:t>
        </w:r>
      </w:ins>
      <w:r>
        <w:rPr>
          <w:rFonts w:ascii="Times New Roman" w:hAnsi="Times New Roman" w:cs="Times New Roman"/>
          <w:sz w:val="24"/>
          <w:szCs w:val="24"/>
        </w:rPr>
        <w:t>en</w:t>
      </w:r>
      <w:r w:rsidR="005773E8">
        <w:rPr>
          <w:rFonts w:ascii="Times New Roman" w:hAnsi="Times New Roman" w:cs="Times New Roman"/>
          <w:sz w:val="24"/>
          <w:szCs w:val="24"/>
        </w:rPr>
        <w:t xml:space="preserve"> </w:t>
      </w:r>
      <w:ins w:id="2" w:author="Usuario" w:date="2009-03-18T22:41:00Z">
        <w:r w:rsidR="006379A5">
          <w:rPr>
            <w:rFonts w:ascii="Times New Roman" w:hAnsi="Times New Roman" w:cs="Times New Roman"/>
            <w:sz w:val="24"/>
            <w:szCs w:val="24"/>
          </w:rPr>
          <w:t xml:space="preserve">sus </w:t>
        </w:r>
      </w:ins>
      <w:r w:rsidR="005773E8">
        <w:rPr>
          <w:rFonts w:ascii="Times New Roman" w:hAnsi="Times New Roman" w:cs="Times New Roman"/>
          <w:sz w:val="24"/>
          <w:szCs w:val="24"/>
        </w:rPr>
        <w:t>palabras</w:t>
      </w:r>
      <w:del w:id="3" w:author="Usuario" w:date="2009-03-18T22:41:00Z">
        <w:r w:rsidR="005773E8" w:rsidDel="006379A5">
          <w:rPr>
            <w:rFonts w:ascii="Times New Roman" w:hAnsi="Times New Roman" w:cs="Times New Roman"/>
            <w:sz w:val="24"/>
            <w:szCs w:val="24"/>
          </w:rPr>
          <w:delText xml:space="preserve"> de Alberti son</w:delText>
        </w:r>
      </w:del>
      <w:r w:rsidR="005773E8">
        <w:rPr>
          <w:rFonts w:ascii="Times New Roman" w:hAnsi="Times New Roman" w:cs="Times New Roman"/>
          <w:sz w:val="24"/>
          <w:szCs w:val="24"/>
        </w:rPr>
        <w:t xml:space="preserve">: circunscripción, </w:t>
      </w:r>
      <w:r w:rsidR="00EE3C3F">
        <w:rPr>
          <w:rFonts w:ascii="Times New Roman" w:hAnsi="Times New Roman" w:cs="Times New Roman"/>
          <w:sz w:val="24"/>
          <w:szCs w:val="24"/>
        </w:rPr>
        <w:t>la composición donde entra la recepción de la luz y por ultimo</w:t>
      </w:r>
      <w:r w:rsidR="007C7371">
        <w:rPr>
          <w:rFonts w:ascii="Times New Roman" w:hAnsi="Times New Roman" w:cs="Times New Roman"/>
          <w:sz w:val="24"/>
          <w:szCs w:val="24"/>
        </w:rPr>
        <w:t xml:space="preserve"> la acción del</w:t>
      </w:r>
      <w:r w:rsidR="00EE3C3F">
        <w:rPr>
          <w:rFonts w:ascii="Times New Roman" w:hAnsi="Times New Roman" w:cs="Times New Roman"/>
          <w:sz w:val="24"/>
          <w:szCs w:val="24"/>
        </w:rPr>
        <w:t xml:space="preserve"> pintor</w:t>
      </w:r>
      <w:r w:rsidR="00DD18B9">
        <w:rPr>
          <w:rFonts w:ascii="Times New Roman" w:hAnsi="Times New Roman" w:cs="Times New Roman"/>
          <w:sz w:val="24"/>
          <w:szCs w:val="24"/>
        </w:rPr>
        <w:t xml:space="preserve"> donde se </w:t>
      </w:r>
      <w:r w:rsidR="00B6769B">
        <w:rPr>
          <w:rFonts w:ascii="Times New Roman" w:hAnsi="Times New Roman" w:cs="Times New Roman"/>
          <w:sz w:val="24"/>
          <w:szCs w:val="24"/>
        </w:rPr>
        <w:t>conjuga</w:t>
      </w:r>
      <w:r w:rsidR="00DD18B9">
        <w:rPr>
          <w:rFonts w:ascii="Times New Roman" w:hAnsi="Times New Roman" w:cs="Times New Roman"/>
          <w:sz w:val="24"/>
          <w:szCs w:val="24"/>
        </w:rPr>
        <w:t xml:space="preserve"> los dos capítulos anteriores</w:t>
      </w:r>
      <w:r w:rsidR="00EE3C3F">
        <w:rPr>
          <w:rFonts w:ascii="Times New Roman" w:hAnsi="Times New Roman" w:cs="Times New Roman"/>
          <w:sz w:val="24"/>
          <w:szCs w:val="24"/>
        </w:rPr>
        <w:t xml:space="preserve">. </w:t>
      </w:r>
      <w:del w:id="4" w:author="Usuario" w:date="2009-03-18T22:41:00Z">
        <w:r w:rsidR="00EE3C3F" w:rsidDel="006379A5">
          <w:rPr>
            <w:rFonts w:ascii="Times New Roman" w:hAnsi="Times New Roman" w:cs="Times New Roman"/>
            <w:sz w:val="24"/>
            <w:szCs w:val="24"/>
          </w:rPr>
          <w:delText>E</w:delText>
        </w:r>
        <w:r w:rsidDel="006379A5">
          <w:rPr>
            <w:rFonts w:ascii="Times New Roman" w:hAnsi="Times New Roman" w:cs="Times New Roman"/>
            <w:sz w:val="24"/>
            <w:szCs w:val="24"/>
          </w:rPr>
          <w:delText>n</w:delText>
        </w:r>
        <w:r w:rsidR="00EE3C3F" w:rsidDel="006379A5">
          <w:rPr>
            <w:rFonts w:ascii="Times New Roman" w:hAnsi="Times New Roman" w:cs="Times New Roman"/>
            <w:sz w:val="24"/>
            <w:szCs w:val="24"/>
          </w:rPr>
          <w:delText xml:space="preserve"> e</w:delText>
        </w:r>
      </w:del>
      <w:ins w:id="5" w:author="Usuario" w:date="2009-03-18T22:41:00Z">
        <w:r w:rsidR="006379A5">
          <w:rPr>
            <w:rFonts w:ascii="Times New Roman" w:hAnsi="Times New Roman" w:cs="Times New Roman"/>
            <w:sz w:val="24"/>
            <w:szCs w:val="24"/>
          </w:rPr>
          <w:t>E</w:t>
        </w:r>
      </w:ins>
      <w:r w:rsidR="00EE3C3F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primer libro </w:t>
      </w:r>
      <w:del w:id="6" w:author="Usuario" w:date="2009-03-18T22:41:00Z">
        <w:r w:rsidR="00DD18B9" w:rsidDel="006379A5">
          <w:rPr>
            <w:rFonts w:ascii="Times New Roman" w:hAnsi="Times New Roman" w:cs="Times New Roman"/>
            <w:sz w:val="24"/>
            <w:szCs w:val="24"/>
          </w:rPr>
          <w:delText>el</w:delText>
        </w:r>
        <w:r w:rsidR="002629FA" w:rsidDel="006379A5">
          <w:rPr>
            <w:rFonts w:ascii="Times New Roman" w:hAnsi="Times New Roman" w:cs="Times New Roman"/>
            <w:sz w:val="24"/>
            <w:szCs w:val="24"/>
          </w:rPr>
          <w:delText xml:space="preserve"> cual </w:delText>
        </w:r>
      </w:del>
      <w:r w:rsidR="002629FA">
        <w:rPr>
          <w:rFonts w:ascii="Times New Roman" w:hAnsi="Times New Roman" w:cs="Times New Roman"/>
          <w:sz w:val="24"/>
          <w:szCs w:val="24"/>
        </w:rPr>
        <w:t>corresponde al</w:t>
      </w:r>
      <w:r w:rsidR="00DD18B9">
        <w:rPr>
          <w:rFonts w:ascii="Times New Roman" w:hAnsi="Times New Roman" w:cs="Times New Roman"/>
          <w:sz w:val="24"/>
          <w:szCs w:val="24"/>
        </w:rPr>
        <w:t xml:space="preserve"> primer punto a tratar</w:t>
      </w:r>
      <w:r w:rsidR="002629FA">
        <w:rPr>
          <w:rFonts w:ascii="Times New Roman" w:hAnsi="Times New Roman" w:cs="Times New Roman"/>
          <w:sz w:val="24"/>
          <w:szCs w:val="24"/>
        </w:rPr>
        <w:t xml:space="preserve"> es</w:t>
      </w:r>
      <w:r w:rsidR="00DD18B9">
        <w:rPr>
          <w:rFonts w:ascii="Times New Roman" w:hAnsi="Times New Roman" w:cs="Times New Roman"/>
          <w:sz w:val="24"/>
          <w:szCs w:val="24"/>
        </w:rPr>
        <w:t xml:space="preserve"> </w:t>
      </w:r>
      <w:r w:rsidR="005773E8">
        <w:rPr>
          <w:rFonts w:ascii="Times New Roman" w:hAnsi="Times New Roman" w:cs="Times New Roman"/>
          <w:sz w:val="24"/>
          <w:szCs w:val="24"/>
        </w:rPr>
        <w:t xml:space="preserve">como la </w:t>
      </w:r>
      <w:r w:rsidR="00B6769B">
        <w:rPr>
          <w:rFonts w:ascii="Times New Roman" w:hAnsi="Times New Roman" w:cs="Times New Roman"/>
          <w:sz w:val="24"/>
          <w:szCs w:val="24"/>
        </w:rPr>
        <w:t>matemática</w:t>
      </w:r>
      <w:r w:rsidR="005773E8">
        <w:rPr>
          <w:rFonts w:ascii="Times New Roman" w:hAnsi="Times New Roman" w:cs="Times New Roman"/>
          <w:sz w:val="24"/>
          <w:szCs w:val="24"/>
        </w:rPr>
        <w:t xml:space="preserve"> ayuda a los artistas a </w:t>
      </w:r>
      <w:r w:rsidR="00B6769B">
        <w:rPr>
          <w:rFonts w:ascii="Times New Roman" w:hAnsi="Times New Roman" w:cs="Times New Roman"/>
          <w:sz w:val="24"/>
          <w:szCs w:val="24"/>
        </w:rPr>
        <w:t>construir</w:t>
      </w:r>
      <w:r w:rsidR="005773E8">
        <w:rPr>
          <w:rFonts w:ascii="Times New Roman" w:hAnsi="Times New Roman" w:cs="Times New Roman"/>
          <w:sz w:val="24"/>
          <w:szCs w:val="24"/>
        </w:rPr>
        <w:t xml:space="preserve"> una obra, aunque el ideal para </w:t>
      </w:r>
      <w:r w:rsidR="00DD18B9">
        <w:rPr>
          <w:rFonts w:ascii="Times New Roman" w:hAnsi="Times New Roman" w:cs="Times New Roman"/>
          <w:sz w:val="24"/>
          <w:szCs w:val="24"/>
        </w:rPr>
        <w:t>el autor es</w:t>
      </w:r>
      <w:r w:rsidR="005773E8">
        <w:rPr>
          <w:rFonts w:ascii="Times New Roman" w:hAnsi="Times New Roman" w:cs="Times New Roman"/>
          <w:sz w:val="24"/>
          <w:szCs w:val="24"/>
        </w:rPr>
        <w:t xml:space="preserve"> no hacer un texto</w:t>
      </w:r>
      <w:r w:rsidR="00DD18B9">
        <w:rPr>
          <w:rFonts w:ascii="Times New Roman" w:hAnsi="Times New Roman" w:cs="Times New Roman"/>
          <w:sz w:val="24"/>
          <w:szCs w:val="24"/>
        </w:rPr>
        <w:t xml:space="preserve"> de</w:t>
      </w:r>
      <w:r w:rsidR="005773E8">
        <w:rPr>
          <w:rFonts w:ascii="Times New Roman" w:hAnsi="Times New Roman" w:cs="Times New Roman"/>
          <w:sz w:val="24"/>
          <w:szCs w:val="24"/>
        </w:rPr>
        <w:t xml:space="preserve"> </w:t>
      </w:r>
      <w:r w:rsidR="00B6769B">
        <w:rPr>
          <w:rFonts w:ascii="Times New Roman" w:hAnsi="Times New Roman" w:cs="Times New Roman"/>
          <w:sz w:val="24"/>
          <w:szCs w:val="24"/>
        </w:rPr>
        <w:t>matemáticas</w:t>
      </w:r>
      <w:r w:rsidR="005773E8">
        <w:rPr>
          <w:rFonts w:ascii="Times New Roman" w:hAnsi="Times New Roman" w:cs="Times New Roman"/>
          <w:sz w:val="24"/>
          <w:szCs w:val="24"/>
        </w:rPr>
        <w:t xml:space="preserve"> y a lo largo del capítulo uno</w:t>
      </w:r>
      <w:r w:rsidR="00DD18B9">
        <w:rPr>
          <w:rFonts w:ascii="Times New Roman" w:hAnsi="Times New Roman" w:cs="Times New Roman"/>
          <w:sz w:val="24"/>
          <w:szCs w:val="24"/>
        </w:rPr>
        <w:t>,</w:t>
      </w:r>
      <w:r w:rsidR="005773E8">
        <w:rPr>
          <w:rFonts w:ascii="Times New Roman" w:hAnsi="Times New Roman" w:cs="Times New Roman"/>
          <w:sz w:val="24"/>
          <w:szCs w:val="24"/>
        </w:rPr>
        <w:t xml:space="preserve"> </w:t>
      </w:r>
      <w:r w:rsidR="00DD18B9">
        <w:rPr>
          <w:rFonts w:ascii="Times New Roman" w:hAnsi="Times New Roman" w:cs="Times New Roman"/>
          <w:sz w:val="24"/>
          <w:szCs w:val="24"/>
        </w:rPr>
        <w:t>argumenta</w:t>
      </w:r>
      <w:r w:rsidR="005773E8">
        <w:rPr>
          <w:rFonts w:ascii="Times New Roman" w:hAnsi="Times New Roman" w:cs="Times New Roman"/>
          <w:sz w:val="24"/>
          <w:szCs w:val="24"/>
        </w:rPr>
        <w:t xml:space="preserve"> que su idea no es</w:t>
      </w:r>
      <w:r w:rsidR="00DD18B9">
        <w:rPr>
          <w:rFonts w:ascii="Times New Roman" w:hAnsi="Times New Roman" w:cs="Times New Roman"/>
          <w:sz w:val="24"/>
          <w:szCs w:val="24"/>
        </w:rPr>
        <w:t xml:space="preserve"> </w:t>
      </w:r>
      <w:r w:rsidR="00B6769B">
        <w:rPr>
          <w:rFonts w:ascii="Times New Roman" w:hAnsi="Times New Roman" w:cs="Times New Roman"/>
          <w:sz w:val="24"/>
          <w:szCs w:val="24"/>
        </w:rPr>
        <w:t>construir</w:t>
      </w:r>
      <w:r w:rsidR="005773E8">
        <w:rPr>
          <w:rFonts w:ascii="Times New Roman" w:hAnsi="Times New Roman" w:cs="Times New Roman"/>
          <w:sz w:val="24"/>
          <w:szCs w:val="24"/>
        </w:rPr>
        <w:t xml:space="preserve"> un manual </w:t>
      </w:r>
      <w:r w:rsidR="00B6769B">
        <w:rPr>
          <w:rFonts w:ascii="Times New Roman" w:hAnsi="Times New Roman" w:cs="Times New Roman"/>
          <w:sz w:val="24"/>
          <w:szCs w:val="24"/>
        </w:rPr>
        <w:t>matemático</w:t>
      </w:r>
      <w:r w:rsidR="00BC0BA8">
        <w:rPr>
          <w:rFonts w:ascii="Times New Roman" w:hAnsi="Times New Roman" w:cs="Times New Roman"/>
          <w:sz w:val="24"/>
          <w:szCs w:val="24"/>
        </w:rPr>
        <w:t xml:space="preserve"> “Así pues os ruego que nuestro escrito sea interpretado no como el trabajo de un puro </w:t>
      </w:r>
      <w:del w:id="7" w:author="Usuario" w:date="2009-03-18T22:41:00Z">
        <w:r w:rsidR="00BC0BA8" w:rsidDel="006379A5">
          <w:rPr>
            <w:rFonts w:ascii="Times New Roman" w:hAnsi="Times New Roman" w:cs="Times New Roman"/>
            <w:sz w:val="24"/>
            <w:szCs w:val="24"/>
          </w:rPr>
          <w:delText>matematico</w:delText>
        </w:r>
      </w:del>
      <w:ins w:id="8" w:author="Usuario" w:date="2009-03-18T22:41:00Z">
        <w:r w:rsidR="006379A5">
          <w:rPr>
            <w:rFonts w:ascii="Times New Roman" w:hAnsi="Times New Roman" w:cs="Times New Roman"/>
            <w:sz w:val="24"/>
            <w:szCs w:val="24"/>
          </w:rPr>
          <w:t>matem</w:t>
        </w:r>
        <w:r w:rsidR="006379A5">
          <w:rPr>
            <w:rFonts w:ascii="Times New Roman" w:hAnsi="Times New Roman" w:cs="Times New Roman"/>
            <w:sz w:val="24"/>
            <w:szCs w:val="24"/>
          </w:rPr>
          <w:t>á</w:t>
        </w:r>
        <w:r w:rsidR="006379A5">
          <w:rPr>
            <w:rFonts w:ascii="Times New Roman" w:hAnsi="Times New Roman" w:cs="Times New Roman"/>
            <w:sz w:val="24"/>
            <w:szCs w:val="24"/>
          </w:rPr>
          <w:t>tico</w:t>
        </w:r>
      </w:ins>
      <w:r w:rsidR="00BC0BA8">
        <w:rPr>
          <w:rFonts w:ascii="Times New Roman" w:hAnsi="Times New Roman" w:cs="Times New Roman"/>
          <w:sz w:val="24"/>
          <w:szCs w:val="24"/>
        </w:rPr>
        <w:t>, sino como el de un pintor”</w:t>
      </w:r>
      <w:r w:rsidR="00BC0BA8" w:rsidRPr="00BC0BA8">
        <w:rPr>
          <w:rFonts w:ascii="Times New Roman" w:hAnsi="Times New Roman" w:cs="Times New Roman"/>
          <w:sz w:val="24"/>
          <w:szCs w:val="24"/>
        </w:rPr>
        <w:t xml:space="preserve"> </w:t>
      </w:r>
      <w:r w:rsidR="00BC0BA8">
        <w:rPr>
          <w:rFonts w:ascii="Times New Roman" w:hAnsi="Times New Roman" w:cs="Times New Roman"/>
          <w:sz w:val="24"/>
          <w:szCs w:val="24"/>
        </w:rPr>
        <w:t>(Alberti. (1999) P 69).</w:t>
      </w:r>
    </w:p>
    <w:p w:rsidR="005773E8" w:rsidRDefault="005773E8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73E8" w:rsidRDefault="005773E8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 segundo punto que trata es </w:t>
      </w:r>
      <w:del w:id="9" w:author="Usuario" w:date="2009-03-18T22:42:00Z">
        <w:r w:rsidDel="006379A5">
          <w:rPr>
            <w:rFonts w:ascii="Times New Roman" w:hAnsi="Times New Roman" w:cs="Times New Roman"/>
            <w:sz w:val="24"/>
            <w:szCs w:val="24"/>
          </w:rPr>
          <w:delText xml:space="preserve">el </w:delText>
        </w:r>
      </w:del>
      <w:ins w:id="10" w:author="Usuario" w:date="2009-03-18T22:42:00Z">
        <w:r w:rsidR="006379A5">
          <w:rPr>
            <w:rFonts w:ascii="Times New Roman" w:hAnsi="Times New Roman" w:cs="Times New Roman"/>
            <w:sz w:val="24"/>
            <w:szCs w:val="24"/>
          </w:rPr>
          <w:t xml:space="preserve">la </w:t>
        </w:r>
      </w:ins>
      <w:r>
        <w:rPr>
          <w:rFonts w:ascii="Times New Roman" w:hAnsi="Times New Roman" w:cs="Times New Roman"/>
          <w:sz w:val="24"/>
          <w:szCs w:val="24"/>
        </w:rPr>
        <w:t xml:space="preserve">idea de fondo que tiene la pintura, es </w:t>
      </w:r>
      <w:r w:rsidR="00B6769B">
        <w:rPr>
          <w:rFonts w:ascii="Times New Roman" w:hAnsi="Times New Roman" w:cs="Times New Roman"/>
          <w:sz w:val="24"/>
          <w:szCs w:val="24"/>
        </w:rPr>
        <w:t>así</w:t>
      </w:r>
      <w:r>
        <w:rPr>
          <w:rFonts w:ascii="Times New Roman" w:hAnsi="Times New Roman" w:cs="Times New Roman"/>
          <w:sz w:val="24"/>
          <w:szCs w:val="24"/>
        </w:rPr>
        <w:t xml:space="preserve"> que el autor busca que </w:t>
      </w:r>
      <w:r w:rsidR="002629FA">
        <w:rPr>
          <w:rFonts w:ascii="Times New Roman" w:hAnsi="Times New Roman" w:cs="Times New Roman"/>
          <w:sz w:val="24"/>
          <w:szCs w:val="24"/>
        </w:rPr>
        <w:t>se observe</w:t>
      </w:r>
      <w:r>
        <w:rPr>
          <w:rFonts w:ascii="Times New Roman" w:hAnsi="Times New Roman" w:cs="Times New Roman"/>
          <w:sz w:val="24"/>
          <w:szCs w:val="24"/>
        </w:rPr>
        <w:t xml:space="preserve"> que </w:t>
      </w:r>
      <w:r w:rsidR="00EE3C3F">
        <w:rPr>
          <w:rFonts w:ascii="Times New Roman" w:hAnsi="Times New Roman" w:cs="Times New Roman"/>
          <w:sz w:val="24"/>
          <w:szCs w:val="24"/>
        </w:rPr>
        <w:t>la obra tiene un sentido y</w:t>
      </w:r>
      <w:r w:rsidR="00DD18B9">
        <w:rPr>
          <w:rFonts w:ascii="Times New Roman" w:hAnsi="Times New Roman" w:cs="Times New Roman"/>
          <w:sz w:val="24"/>
          <w:szCs w:val="24"/>
        </w:rPr>
        <w:t xml:space="preserve"> una</w:t>
      </w:r>
      <w:r>
        <w:rPr>
          <w:rFonts w:ascii="Times New Roman" w:hAnsi="Times New Roman" w:cs="Times New Roman"/>
          <w:sz w:val="24"/>
          <w:szCs w:val="24"/>
        </w:rPr>
        <w:t xml:space="preserve"> “</w:t>
      </w:r>
      <w:del w:id="11" w:author="Usuario" w:date="2009-03-18T22:42:00Z">
        <w:r w:rsidR="00B6769B" w:rsidDel="006379A5">
          <w:rPr>
            <w:rFonts w:ascii="Times New Roman" w:hAnsi="Times New Roman" w:cs="Times New Roman"/>
            <w:sz w:val="24"/>
            <w:szCs w:val="24"/>
          </w:rPr>
          <w:delText>transcendencia</w:delText>
        </w:r>
      </w:del>
      <w:ins w:id="12" w:author="Usuario" w:date="2009-03-18T22:42:00Z">
        <w:r w:rsidR="006379A5">
          <w:rPr>
            <w:rFonts w:ascii="Times New Roman" w:hAnsi="Times New Roman" w:cs="Times New Roman"/>
            <w:sz w:val="24"/>
            <w:szCs w:val="24"/>
          </w:rPr>
          <w:t>trascendencia</w:t>
        </w:r>
      </w:ins>
      <w:r>
        <w:rPr>
          <w:rFonts w:ascii="Times New Roman" w:hAnsi="Times New Roman" w:cs="Times New Roman"/>
          <w:sz w:val="24"/>
          <w:szCs w:val="24"/>
        </w:rPr>
        <w:t>”</w:t>
      </w:r>
      <w:r w:rsidR="00EE3C3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ins w:id="13" w:author="Usuario" w:date="2009-03-18T22:42:00Z">
        <w:r w:rsidR="006379A5">
          <w:rPr>
            <w:rFonts w:ascii="Times New Roman" w:hAnsi="Times New Roman" w:cs="Times New Roman"/>
            <w:sz w:val="24"/>
            <w:szCs w:val="24"/>
          </w:rPr>
          <w:t>é</w:t>
        </w:r>
      </w:ins>
      <w:del w:id="14" w:author="Usuario" w:date="2009-03-18T22:42:00Z">
        <w:r w:rsidDel="006379A5">
          <w:rPr>
            <w:rFonts w:ascii="Times New Roman" w:hAnsi="Times New Roman" w:cs="Times New Roman"/>
            <w:sz w:val="24"/>
            <w:szCs w:val="24"/>
          </w:rPr>
          <w:delText>e</w:delText>
        </w:r>
      </w:del>
      <w:r>
        <w:rPr>
          <w:rFonts w:ascii="Times New Roman" w:hAnsi="Times New Roman" w:cs="Times New Roman"/>
          <w:sz w:val="24"/>
          <w:szCs w:val="24"/>
        </w:rPr>
        <w:t>sta radica en la capacidad que tiene una</w:t>
      </w:r>
      <w:r w:rsidR="00EE3C3F">
        <w:rPr>
          <w:rFonts w:ascii="Times New Roman" w:hAnsi="Times New Roman" w:cs="Times New Roman"/>
          <w:sz w:val="24"/>
          <w:szCs w:val="24"/>
        </w:rPr>
        <w:t xml:space="preserve"> pintura de poseer vida, teniendo en cuenta algunos puntos </w:t>
      </w:r>
      <w:r w:rsidR="00B6769B">
        <w:rPr>
          <w:rFonts w:ascii="Times New Roman" w:hAnsi="Times New Roman" w:cs="Times New Roman"/>
          <w:sz w:val="24"/>
          <w:szCs w:val="24"/>
        </w:rPr>
        <w:t>matemáticos</w:t>
      </w:r>
      <w:r w:rsidR="00DD18B9">
        <w:rPr>
          <w:rFonts w:ascii="Times New Roman" w:hAnsi="Times New Roman" w:cs="Times New Roman"/>
          <w:sz w:val="24"/>
          <w:szCs w:val="24"/>
        </w:rPr>
        <w:t xml:space="preserve"> anterior</w:t>
      </w:r>
      <w:r w:rsidR="002629FA">
        <w:rPr>
          <w:rFonts w:ascii="Times New Roman" w:hAnsi="Times New Roman" w:cs="Times New Roman"/>
          <w:sz w:val="24"/>
          <w:szCs w:val="24"/>
        </w:rPr>
        <w:t>m</w:t>
      </w:r>
      <w:r w:rsidR="00DD18B9">
        <w:rPr>
          <w:rFonts w:ascii="Times New Roman" w:hAnsi="Times New Roman" w:cs="Times New Roman"/>
          <w:sz w:val="24"/>
          <w:szCs w:val="24"/>
        </w:rPr>
        <w:t>e</w:t>
      </w:r>
      <w:r w:rsidR="002629FA">
        <w:rPr>
          <w:rFonts w:ascii="Times New Roman" w:hAnsi="Times New Roman" w:cs="Times New Roman"/>
          <w:sz w:val="24"/>
          <w:szCs w:val="24"/>
        </w:rPr>
        <w:t>nte tratados</w:t>
      </w:r>
      <w:r w:rsidR="00EE3C3F">
        <w:rPr>
          <w:rFonts w:ascii="Times New Roman" w:hAnsi="Times New Roman" w:cs="Times New Roman"/>
          <w:sz w:val="24"/>
          <w:szCs w:val="24"/>
        </w:rPr>
        <w:t>, en el primer capitulo, junto a ello el uso de los colores y de la iluminación “Pero también quiero que los pintores eruditos pongan toda su industria y arte en la disposición del blanco y del negro, y que empleen todo su ingenio y diligencia en la buena colocación de ambos” (Alberti. (1999) P 108).</w:t>
      </w:r>
    </w:p>
    <w:p w:rsidR="005773E8" w:rsidRDefault="005773E8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C3F" w:rsidRDefault="00EE3C3F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Por ultimo en el tercer capitulo se basa </w:t>
      </w:r>
      <w:r w:rsidR="00B93A25">
        <w:rPr>
          <w:rFonts w:ascii="Times New Roman" w:hAnsi="Times New Roman" w:cs="Times New Roman"/>
          <w:sz w:val="24"/>
          <w:szCs w:val="24"/>
        </w:rPr>
        <w:t>en el pintor definiendo</w:t>
      </w:r>
      <w:r w:rsidR="002629F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del w:id="15" w:author="Usuario" w:date="2009-03-18T22:42:00Z">
        <w:r w:rsidDel="006379A5">
          <w:rPr>
            <w:rFonts w:ascii="Times New Roman" w:hAnsi="Times New Roman" w:cs="Times New Roman"/>
            <w:sz w:val="24"/>
            <w:szCs w:val="24"/>
          </w:rPr>
          <w:delText xml:space="preserve">que </w:delText>
        </w:r>
      </w:del>
      <w:ins w:id="16" w:author="Usuario" w:date="2009-03-18T22:42:00Z">
        <w:r w:rsidR="006379A5">
          <w:rPr>
            <w:rFonts w:ascii="Times New Roman" w:hAnsi="Times New Roman" w:cs="Times New Roman"/>
            <w:sz w:val="24"/>
            <w:szCs w:val="24"/>
          </w:rPr>
          <w:t>qu</w:t>
        </w:r>
        <w:r w:rsidR="006379A5">
          <w:rPr>
            <w:rFonts w:ascii="Times New Roman" w:hAnsi="Times New Roman" w:cs="Times New Roman"/>
            <w:sz w:val="24"/>
            <w:szCs w:val="24"/>
          </w:rPr>
          <w:t>é</w:t>
        </w:r>
        <w:r w:rsidR="006379A5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>
        <w:rPr>
          <w:rFonts w:ascii="Times New Roman" w:hAnsi="Times New Roman" w:cs="Times New Roman"/>
          <w:sz w:val="24"/>
          <w:szCs w:val="24"/>
        </w:rPr>
        <w:t xml:space="preserve">es </w:t>
      </w:r>
      <w:r w:rsidR="00B93A25">
        <w:rPr>
          <w:rFonts w:ascii="Times New Roman" w:hAnsi="Times New Roman" w:cs="Times New Roman"/>
          <w:sz w:val="24"/>
          <w:szCs w:val="24"/>
        </w:rPr>
        <w:t>el</w:t>
      </w:r>
      <w:r>
        <w:rPr>
          <w:rFonts w:ascii="Times New Roman" w:hAnsi="Times New Roman" w:cs="Times New Roman"/>
          <w:sz w:val="24"/>
          <w:szCs w:val="24"/>
        </w:rPr>
        <w:t xml:space="preserve"> pintor </w:t>
      </w:r>
      <w:r w:rsidR="0089116A">
        <w:rPr>
          <w:rFonts w:ascii="Times New Roman" w:hAnsi="Times New Roman" w:cs="Times New Roman"/>
          <w:sz w:val="24"/>
          <w:szCs w:val="24"/>
        </w:rPr>
        <w:t>y</w:t>
      </w:r>
      <w:r w:rsidR="00B93A25">
        <w:rPr>
          <w:rFonts w:ascii="Times New Roman" w:hAnsi="Times New Roman" w:cs="Times New Roman"/>
          <w:sz w:val="24"/>
          <w:szCs w:val="24"/>
        </w:rPr>
        <w:t xml:space="preserve"> </w:t>
      </w:r>
      <w:del w:id="17" w:author="Usuario" w:date="2009-03-18T22:42:00Z">
        <w:r w:rsidR="00B93A25" w:rsidDel="006379A5">
          <w:rPr>
            <w:rFonts w:ascii="Times New Roman" w:hAnsi="Times New Roman" w:cs="Times New Roman"/>
            <w:sz w:val="24"/>
            <w:szCs w:val="24"/>
          </w:rPr>
          <w:delText xml:space="preserve">como </w:delText>
        </w:r>
      </w:del>
      <w:ins w:id="18" w:author="Usuario" w:date="2009-03-18T22:42:00Z">
        <w:r w:rsidR="006379A5">
          <w:rPr>
            <w:rFonts w:ascii="Times New Roman" w:hAnsi="Times New Roman" w:cs="Times New Roman"/>
            <w:sz w:val="24"/>
            <w:szCs w:val="24"/>
          </w:rPr>
          <w:t>c</w:t>
        </w:r>
        <w:r w:rsidR="006379A5">
          <w:rPr>
            <w:rFonts w:ascii="Times New Roman" w:hAnsi="Times New Roman" w:cs="Times New Roman"/>
            <w:sz w:val="24"/>
            <w:szCs w:val="24"/>
          </w:rPr>
          <w:t>ó</w:t>
        </w:r>
        <w:r w:rsidR="006379A5">
          <w:rPr>
            <w:rFonts w:ascii="Times New Roman" w:hAnsi="Times New Roman" w:cs="Times New Roman"/>
            <w:sz w:val="24"/>
            <w:szCs w:val="24"/>
          </w:rPr>
          <w:t xml:space="preserve">mo </w:t>
        </w:r>
      </w:ins>
      <w:r w:rsidR="00B93A25">
        <w:rPr>
          <w:rFonts w:ascii="Times New Roman" w:hAnsi="Times New Roman" w:cs="Times New Roman"/>
          <w:sz w:val="24"/>
          <w:szCs w:val="24"/>
        </w:rPr>
        <w:t>este influye en la obra</w:t>
      </w:r>
      <w:r w:rsidR="0089116A">
        <w:rPr>
          <w:rFonts w:ascii="Times New Roman" w:hAnsi="Times New Roman" w:cs="Times New Roman"/>
          <w:sz w:val="24"/>
          <w:szCs w:val="24"/>
        </w:rPr>
        <w:t xml:space="preserve">, pues si bien en los dos primeros capítulos trata puntos como la composición geométrica y en el siguiente capitulo trata el color, </w:t>
      </w:r>
      <w:r w:rsidR="002629FA">
        <w:rPr>
          <w:rFonts w:ascii="Times New Roman" w:hAnsi="Times New Roman" w:cs="Times New Roman"/>
          <w:sz w:val="24"/>
          <w:szCs w:val="24"/>
        </w:rPr>
        <w:t>y</w:t>
      </w:r>
      <w:r w:rsidR="0089116A">
        <w:rPr>
          <w:rFonts w:ascii="Times New Roman" w:hAnsi="Times New Roman" w:cs="Times New Roman"/>
          <w:sz w:val="24"/>
          <w:szCs w:val="24"/>
        </w:rPr>
        <w:t xml:space="preserve"> cómo una composición cobra vida. Todo esto</w:t>
      </w:r>
      <w:r w:rsidR="00E51DBD">
        <w:rPr>
          <w:rFonts w:ascii="Times New Roman" w:hAnsi="Times New Roman" w:cs="Times New Roman"/>
          <w:sz w:val="24"/>
          <w:szCs w:val="24"/>
        </w:rPr>
        <w:t xml:space="preserve"> no seria posible</w:t>
      </w:r>
      <w:r w:rsidR="0089116A">
        <w:rPr>
          <w:rFonts w:ascii="Times New Roman" w:hAnsi="Times New Roman" w:cs="Times New Roman"/>
          <w:sz w:val="24"/>
          <w:szCs w:val="24"/>
        </w:rPr>
        <w:t xml:space="preserve"> sin la intervención del pintor</w:t>
      </w:r>
      <w:r w:rsidR="002629FA">
        <w:rPr>
          <w:rFonts w:ascii="Times New Roman" w:hAnsi="Times New Roman" w:cs="Times New Roman"/>
          <w:sz w:val="24"/>
          <w:szCs w:val="24"/>
        </w:rPr>
        <w:t xml:space="preserve"> pues</w:t>
      </w:r>
      <w:r w:rsidR="00E51DBD">
        <w:rPr>
          <w:rFonts w:ascii="Times New Roman" w:hAnsi="Times New Roman" w:cs="Times New Roman"/>
          <w:sz w:val="24"/>
          <w:szCs w:val="24"/>
        </w:rPr>
        <w:t xml:space="preserve"> sin el</w:t>
      </w:r>
      <w:r w:rsidR="0089116A">
        <w:rPr>
          <w:rFonts w:ascii="Times New Roman" w:hAnsi="Times New Roman" w:cs="Times New Roman"/>
          <w:sz w:val="24"/>
          <w:szCs w:val="24"/>
        </w:rPr>
        <w:t xml:space="preserve"> no serviría de nada</w:t>
      </w:r>
      <w:r w:rsidR="00E51DBD">
        <w:rPr>
          <w:rFonts w:ascii="Times New Roman" w:hAnsi="Times New Roman" w:cs="Times New Roman"/>
          <w:sz w:val="24"/>
          <w:szCs w:val="24"/>
        </w:rPr>
        <w:t xml:space="preserve"> todo el conocimiento en el campo </w:t>
      </w:r>
      <w:r w:rsidR="00B6769B">
        <w:rPr>
          <w:rFonts w:ascii="Times New Roman" w:hAnsi="Times New Roman" w:cs="Times New Roman"/>
          <w:sz w:val="24"/>
          <w:szCs w:val="24"/>
        </w:rPr>
        <w:t>matemático</w:t>
      </w:r>
      <w:r w:rsidR="00E51DBD">
        <w:rPr>
          <w:rFonts w:ascii="Times New Roman" w:hAnsi="Times New Roman" w:cs="Times New Roman"/>
          <w:sz w:val="24"/>
          <w:szCs w:val="24"/>
        </w:rPr>
        <w:t xml:space="preserve"> y visual</w:t>
      </w:r>
      <w:r w:rsidR="0089116A">
        <w:rPr>
          <w:rFonts w:ascii="Times New Roman" w:hAnsi="Times New Roman" w:cs="Times New Roman"/>
          <w:sz w:val="24"/>
          <w:szCs w:val="24"/>
        </w:rPr>
        <w:t>, puesto que quien conjuga todo es el pintor</w:t>
      </w:r>
      <w:r w:rsidR="00E51DBD">
        <w:rPr>
          <w:rFonts w:ascii="Times New Roman" w:hAnsi="Times New Roman" w:cs="Times New Roman"/>
          <w:sz w:val="24"/>
          <w:szCs w:val="24"/>
        </w:rPr>
        <w:t>, ahora</w:t>
      </w:r>
      <w:r w:rsidR="0089116A">
        <w:rPr>
          <w:rFonts w:ascii="Times New Roman" w:hAnsi="Times New Roman" w:cs="Times New Roman"/>
          <w:sz w:val="24"/>
          <w:szCs w:val="24"/>
        </w:rPr>
        <w:t xml:space="preserve"> ya que se ha mostrado la estructura general del texto hay que introducir al autor.</w:t>
      </w:r>
    </w:p>
    <w:p w:rsidR="0089116A" w:rsidRDefault="0089116A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68F1" w:rsidRPr="00C013B0" w:rsidRDefault="00C013B0" w:rsidP="00C013B0">
      <w:pPr>
        <w:pStyle w:val="NormalWeb"/>
        <w:spacing w:before="0" w:beforeAutospacing="0" w:after="0" w:afterAutospacing="0" w:line="360" w:lineRule="auto"/>
        <w:ind w:left="708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“</w:t>
      </w:r>
      <w:r w:rsidR="00BA6683" w:rsidRPr="00C013B0">
        <w:rPr>
          <w:b/>
          <w:bCs/>
          <w:sz w:val="20"/>
          <w:szCs w:val="20"/>
        </w:rPr>
        <w:t>León</w:t>
      </w:r>
      <w:r w:rsidR="008568F1" w:rsidRPr="00C013B0">
        <w:rPr>
          <w:b/>
          <w:bCs/>
          <w:sz w:val="20"/>
          <w:szCs w:val="20"/>
        </w:rPr>
        <w:t xml:space="preserve"> Battista Alberti</w:t>
      </w:r>
      <w:r w:rsidR="008568F1" w:rsidRPr="00C013B0">
        <w:rPr>
          <w:sz w:val="20"/>
          <w:szCs w:val="20"/>
        </w:rPr>
        <w:t xml:space="preserve"> (</w:t>
      </w:r>
      <w:hyperlink r:id="rId7" w:tooltip="Génova" w:history="1">
        <w:r w:rsidR="008568F1" w:rsidRPr="00C013B0">
          <w:rPr>
            <w:rStyle w:val="Hipervnculo"/>
            <w:color w:val="auto"/>
            <w:sz w:val="20"/>
            <w:szCs w:val="20"/>
          </w:rPr>
          <w:t>Génova</w:t>
        </w:r>
      </w:hyperlink>
      <w:r w:rsidR="008568F1" w:rsidRPr="00C013B0">
        <w:rPr>
          <w:sz w:val="20"/>
          <w:szCs w:val="20"/>
        </w:rPr>
        <w:t xml:space="preserve">, </w:t>
      </w:r>
      <w:hyperlink r:id="rId8" w:tooltip="Italia" w:history="1">
        <w:r w:rsidR="008568F1" w:rsidRPr="00C013B0">
          <w:rPr>
            <w:rStyle w:val="Hipervnculo"/>
            <w:color w:val="auto"/>
            <w:sz w:val="20"/>
            <w:szCs w:val="20"/>
          </w:rPr>
          <w:t>Italia</w:t>
        </w:r>
      </w:hyperlink>
      <w:r w:rsidR="008568F1" w:rsidRPr="00C013B0">
        <w:rPr>
          <w:sz w:val="20"/>
          <w:szCs w:val="20"/>
        </w:rPr>
        <w:t xml:space="preserve">, </w:t>
      </w:r>
      <w:hyperlink r:id="rId9" w:tooltip="14 de febrero" w:history="1">
        <w:r w:rsidR="008568F1" w:rsidRPr="00C013B0">
          <w:rPr>
            <w:rStyle w:val="Hipervnculo"/>
            <w:color w:val="auto"/>
            <w:sz w:val="20"/>
            <w:szCs w:val="20"/>
          </w:rPr>
          <w:t>14 de febrero</w:t>
        </w:r>
      </w:hyperlink>
      <w:r w:rsidR="008568F1" w:rsidRPr="00C013B0">
        <w:rPr>
          <w:sz w:val="20"/>
          <w:szCs w:val="20"/>
        </w:rPr>
        <w:t xml:space="preserve"> de </w:t>
      </w:r>
      <w:hyperlink r:id="rId10" w:tooltip="1404" w:history="1">
        <w:r w:rsidR="008568F1" w:rsidRPr="00C013B0">
          <w:rPr>
            <w:rStyle w:val="Hipervnculo"/>
            <w:color w:val="auto"/>
            <w:sz w:val="20"/>
            <w:szCs w:val="20"/>
          </w:rPr>
          <w:t>1404</w:t>
        </w:r>
      </w:hyperlink>
      <w:r w:rsidR="008568F1" w:rsidRPr="00C013B0">
        <w:rPr>
          <w:sz w:val="20"/>
          <w:szCs w:val="20"/>
        </w:rPr>
        <w:t xml:space="preserve"> - </w:t>
      </w:r>
      <w:hyperlink r:id="rId11" w:tooltip="Roma" w:history="1">
        <w:r w:rsidR="008568F1" w:rsidRPr="00C013B0">
          <w:rPr>
            <w:rStyle w:val="Hipervnculo"/>
            <w:color w:val="auto"/>
            <w:sz w:val="20"/>
            <w:szCs w:val="20"/>
          </w:rPr>
          <w:t>Roma</w:t>
        </w:r>
      </w:hyperlink>
      <w:r w:rsidR="008568F1" w:rsidRPr="00C013B0">
        <w:rPr>
          <w:sz w:val="20"/>
          <w:szCs w:val="20"/>
        </w:rPr>
        <w:t xml:space="preserve">, </w:t>
      </w:r>
      <w:hyperlink r:id="rId12" w:tooltip="20 de abril" w:history="1">
        <w:r w:rsidR="008568F1" w:rsidRPr="00C013B0">
          <w:rPr>
            <w:rStyle w:val="Hipervnculo"/>
            <w:color w:val="auto"/>
            <w:sz w:val="20"/>
            <w:szCs w:val="20"/>
          </w:rPr>
          <w:t>20 de abril</w:t>
        </w:r>
      </w:hyperlink>
      <w:r w:rsidR="008568F1" w:rsidRPr="00C013B0">
        <w:rPr>
          <w:sz w:val="20"/>
          <w:szCs w:val="20"/>
        </w:rPr>
        <w:t xml:space="preserve"> de </w:t>
      </w:r>
      <w:hyperlink r:id="rId13" w:tooltip="1472" w:history="1">
        <w:r w:rsidR="008568F1" w:rsidRPr="00C013B0">
          <w:rPr>
            <w:rStyle w:val="Hipervnculo"/>
            <w:color w:val="auto"/>
            <w:sz w:val="20"/>
            <w:szCs w:val="20"/>
          </w:rPr>
          <w:t>1472</w:t>
        </w:r>
      </w:hyperlink>
      <w:r w:rsidR="008568F1" w:rsidRPr="00C013B0">
        <w:rPr>
          <w:sz w:val="20"/>
          <w:szCs w:val="20"/>
        </w:rPr>
        <w:t xml:space="preserve"> fue un </w:t>
      </w:r>
      <w:hyperlink r:id="rId14" w:tooltip="Arquitecto" w:history="1">
        <w:r w:rsidR="008568F1" w:rsidRPr="00C013B0">
          <w:rPr>
            <w:rStyle w:val="Hipervnculo"/>
            <w:color w:val="auto"/>
            <w:sz w:val="20"/>
            <w:szCs w:val="20"/>
          </w:rPr>
          <w:t>arquitecto</w:t>
        </w:r>
      </w:hyperlink>
      <w:r w:rsidR="008568F1" w:rsidRPr="00C013B0">
        <w:rPr>
          <w:sz w:val="20"/>
          <w:szCs w:val="20"/>
        </w:rPr>
        <w:t xml:space="preserve">, </w:t>
      </w:r>
      <w:hyperlink r:id="rId15" w:tooltip="Matemático" w:history="1">
        <w:r w:rsidR="008568F1" w:rsidRPr="00C013B0">
          <w:rPr>
            <w:rStyle w:val="Hipervnculo"/>
            <w:color w:val="auto"/>
            <w:sz w:val="20"/>
            <w:szCs w:val="20"/>
          </w:rPr>
          <w:t>matemático</w:t>
        </w:r>
      </w:hyperlink>
      <w:r w:rsidR="008568F1" w:rsidRPr="00C013B0">
        <w:rPr>
          <w:sz w:val="20"/>
          <w:szCs w:val="20"/>
        </w:rPr>
        <w:t xml:space="preserve"> y </w:t>
      </w:r>
      <w:hyperlink r:id="rId16" w:tooltip="Poeta" w:history="1">
        <w:r w:rsidR="008568F1" w:rsidRPr="00C013B0">
          <w:rPr>
            <w:rStyle w:val="Hipervnculo"/>
            <w:color w:val="auto"/>
            <w:sz w:val="20"/>
            <w:szCs w:val="20"/>
          </w:rPr>
          <w:t>poeta</w:t>
        </w:r>
      </w:hyperlink>
      <w:r w:rsidR="008568F1" w:rsidRPr="00C013B0">
        <w:rPr>
          <w:sz w:val="20"/>
          <w:szCs w:val="20"/>
        </w:rPr>
        <w:t xml:space="preserve"> </w:t>
      </w:r>
      <w:hyperlink r:id="rId17" w:tooltip="Italia" w:history="1">
        <w:r w:rsidR="008568F1" w:rsidRPr="00C013B0">
          <w:rPr>
            <w:rStyle w:val="Hipervnculo"/>
            <w:color w:val="auto"/>
            <w:sz w:val="20"/>
            <w:szCs w:val="20"/>
          </w:rPr>
          <w:t>italiano</w:t>
        </w:r>
      </w:hyperlink>
      <w:r w:rsidR="008568F1" w:rsidRPr="00C013B0">
        <w:rPr>
          <w:sz w:val="20"/>
          <w:szCs w:val="20"/>
        </w:rPr>
        <w:t xml:space="preserve">. Además de estas actividades principales, también fue </w:t>
      </w:r>
      <w:hyperlink r:id="rId18" w:tooltip="Criptografía" w:history="1">
        <w:r w:rsidR="008568F1" w:rsidRPr="00C013B0">
          <w:rPr>
            <w:rStyle w:val="Hipervnculo"/>
            <w:color w:val="auto"/>
            <w:sz w:val="20"/>
            <w:szCs w:val="20"/>
          </w:rPr>
          <w:t>criptógrafo</w:t>
        </w:r>
      </w:hyperlink>
      <w:r w:rsidR="008568F1" w:rsidRPr="00C013B0">
        <w:rPr>
          <w:sz w:val="20"/>
          <w:szCs w:val="20"/>
        </w:rPr>
        <w:t xml:space="preserve">, </w:t>
      </w:r>
      <w:hyperlink r:id="rId19" w:tooltip="Lingüística" w:history="1">
        <w:r w:rsidR="008568F1" w:rsidRPr="00C013B0">
          <w:rPr>
            <w:rStyle w:val="Hipervnculo"/>
            <w:color w:val="auto"/>
            <w:sz w:val="20"/>
            <w:szCs w:val="20"/>
          </w:rPr>
          <w:t>lingüista</w:t>
        </w:r>
      </w:hyperlink>
      <w:r w:rsidR="008568F1" w:rsidRPr="00C013B0">
        <w:rPr>
          <w:sz w:val="20"/>
          <w:szCs w:val="20"/>
        </w:rPr>
        <w:t xml:space="preserve">, </w:t>
      </w:r>
      <w:hyperlink r:id="rId20" w:tooltip="Filosofía" w:history="1">
        <w:r w:rsidR="008568F1" w:rsidRPr="00C013B0">
          <w:rPr>
            <w:rStyle w:val="Hipervnculo"/>
            <w:color w:val="auto"/>
            <w:sz w:val="20"/>
            <w:szCs w:val="20"/>
          </w:rPr>
          <w:t>filósofo</w:t>
        </w:r>
      </w:hyperlink>
      <w:r w:rsidR="008568F1" w:rsidRPr="00C013B0">
        <w:rPr>
          <w:sz w:val="20"/>
          <w:szCs w:val="20"/>
        </w:rPr>
        <w:t xml:space="preserve">, </w:t>
      </w:r>
      <w:hyperlink r:id="rId21" w:tooltip="Música" w:history="1">
        <w:r w:rsidR="008568F1" w:rsidRPr="00C013B0">
          <w:rPr>
            <w:rStyle w:val="Hipervnculo"/>
            <w:color w:val="auto"/>
            <w:sz w:val="20"/>
            <w:szCs w:val="20"/>
          </w:rPr>
          <w:t>músico</w:t>
        </w:r>
      </w:hyperlink>
      <w:r w:rsidR="008568F1" w:rsidRPr="00C013B0">
        <w:rPr>
          <w:sz w:val="20"/>
          <w:szCs w:val="20"/>
        </w:rPr>
        <w:t xml:space="preserve"> y </w:t>
      </w:r>
      <w:hyperlink r:id="rId22" w:tooltip="Arqueólogo" w:history="1">
        <w:r w:rsidR="008568F1" w:rsidRPr="00C013B0">
          <w:rPr>
            <w:rStyle w:val="Hipervnculo"/>
            <w:color w:val="auto"/>
            <w:sz w:val="20"/>
            <w:szCs w:val="20"/>
          </w:rPr>
          <w:t>arqueólogo</w:t>
        </w:r>
      </w:hyperlink>
      <w:r w:rsidR="008568F1" w:rsidRPr="00C013B0">
        <w:rPr>
          <w:sz w:val="20"/>
          <w:szCs w:val="20"/>
        </w:rPr>
        <w:t xml:space="preserve">. Es una de las figuras artísticas más polifacéticas del </w:t>
      </w:r>
      <w:hyperlink r:id="rId23" w:tooltip="Renacimiento" w:history="1">
        <w:r w:rsidR="008568F1" w:rsidRPr="00C013B0">
          <w:rPr>
            <w:rStyle w:val="Hipervnculo"/>
            <w:color w:val="auto"/>
            <w:sz w:val="20"/>
            <w:szCs w:val="20"/>
          </w:rPr>
          <w:t>Renacimiento</w:t>
        </w:r>
      </w:hyperlink>
      <w:r w:rsidR="008568F1" w:rsidRPr="00C013B0">
        <w:rPr>
          <w:sz w:val="20"/>
          <w:szCs w:val="20"/>
        </w:rPr>
        <w:t>.</w:t>
      </w:r>
    </w:p>
    <w:p w:rsidR="008568F1" w:rsidRPr="00C013B0" w:rsidRDefault="008568F1" w:rsidP="00C013B0">
      <w:pPr>
        <w:pStyle w:val="NormalWeb"/>
        <w:spacing w:before="0" w:beforeAutospacing="0" w:after="0" w:afterAutospacing="0" w:line="360" w:lineRule="auto"/>
        <w:ind w:left="708"/>
        <w:jc w:val="both"/>
        <w:rPr>
          <w:sz w:val="20"/>
          <w:szCs w:val="20"/>
        </w:rPr>
      </w:pPr>
    </w:p>
    <w:p w:rsidR="008568F1" w:rsidRPr="00C013B0" w:rsidRDefault="008568F1" w:rsidP="00C013B0">
      <w:pPr>
        <w:pStyle w:val="NormalWeb"/>
        <w:spacing w:before="0" w:beforeAutospacing="0" w:after="0" w:afterAutospacing="0" w:line="360" w:lineRule="auto"/>
        <w:ind w:left="708"/>
        <w:jc w:val="both"/>
        <w:rPr>
          <w:sz w:val="20"/>
          <w:szCs w:val="20"/>
        </w:rPr>
      </w:pPr>
      <w:r w:rsidRPr="00C013B0">
        <w:rPr>
          <w:sz w:val="20"/>
          <w:szCs w:val="20"/>
        </w:rPr>
        <w:t xml:space="preserve">Alberti pertenece a la segunda generación de artistas del Renacimiento, de la que fue una figura emblemática, por su dedicación a las más variadas disciplinas. Se mostró constantemente interesado por la búsqueda de reglas, tanto teóricas como prácticas, capaces de orientar el trabajo de los artistas; en sus obras menciona algunos cánones. </w:t>
      </w:r>
    </w:p>
    <w:p w:rsidR="008568F1" w:rsidRPr="00C013B0" w:rsidRDefault="008568F1" w:rsidP="00C013B0">
      <w:pPr>
        <w:pStyle w:val="NormalWeb"/>
        <w:spacing w:before="0" w:beforeAutospacing="0" w:after="0" w:afterAutospacing="0" w:line="360" w:lineRule="auto"/>
        <w:ind w:left="708"/>
        <w:jc w:val="both"/>
        <w:rPr>
          <w:sz w:val="20"/>
          <w:szCs w:val="20"/>
        </w:rPr>
      </w:pPr>
    </w:p>
    <w:p w:rsidR="008568F1" w:rsidRPr="00C013B0" w:rsidRDefault="008568F1" w:rsidP="00C013B0">
      <w:pPr>
        <w:pStyle w:val="NormalWeb"/>
        <w:spacing w:before="0" w:beforeAutospacing="0" w:after="0" w:afterAutospacing="0" w:line="360" w:lineRule="auto"/>
        <w:ind w:left="708"/>
        <w:jc w:val="both"/>
        <w:rPr>
          <w:sz w:val="20"/>
          <w:szCs w:val="20"/>
        </w:rPr>
      </w:pPr>
      <w:r w:rsidRPr="00C013B0">
        <w:rPr>
          <w:sz w:val="20"/>
          <w:szCs w:val="20"/>
        </w:rPr>
        <w:t xml:space="preserve">La clase social con la que Alberti se relacionará es la alta </w:t>
      </w:r>
      <w:hyperlink r:id="rId24" w:tooltip="Burguesía" w:history="1">
        <w:r w:rsidRPr="00C013B0">
          <w:rPr>
            <w:rStyle w:val="Hipervnculo"/>
            <w:color w:val="auto"/>
            <w:sz w:val="20"/>
            <w:szCs w:val="20"/>
          </w:rPr>
          <w:t>burguesía</w:t>
        </w:r>
      </w:hyperlink>
      <w:r w:rsidRPr="00C013B0">
        <w:rPr>
          <w:sz w:val="20"/>
          <w:szCs w:val="20"/>
        </w:rPr>
        <w:t xml:space="preserve"> culta </w:t>
      </w:r>
      <w:hyperlink r:id="rId25" w:tooltip="Florencia" w:history="1">
        <w:r w:rsidRPr="00C013B0">
          <w:rPr>
            <w:rStyle w:val="Hipervnculo"/>
            <w:color w:val="auto"/>
            <w:sz w:val="20"/>
            <w:szCs w:val="20"/>
          </w:rPr>
          <w:t>florentina</w:t>
        </w:r>
      </w:hyperlink>
      <w:r w:rsidRPr="00C013B0">
        <w:rPr>
          <w:sz w:val="20"/>
          <w:szCs w:val="20"/>
        </w:rPr>
        <w:t xml:space="preserve">. Trabajó al servicio de los mecenas más importantes de su época: el </w:t>
      </w:r>
      <w:hyperlink r:id="rId26" w:tooltip="Papado" w:history="1">
        <w:r w:rsidRPr="00C013B0">
          <w:rPr>
            <w:rStyle w:val="Hipervnculo"/>
            <w:color w:val="auto"/>
            <w:sz w:val="20"/>
            <w:szCs w:val="20"/>
          </w:rPr>
          <w:t>papado</w:t>
        </w:r>
      </w:hyperlink>
      <w:r w:rsidRPr="00C013B0">
        <w:rPr>
          <w:sz w:val="20"/>
          <w:szCs w:val="20"/>
        </w:rPr>
        <w:t xml:space="preserve">, los </w:t>
      </w:r>
      <w:hyperlink r:id="rId27" w:tooltip="Casa de Este" w:history="1">
        <w:r w:rsidRPr="00C013B0">
          <w:rPr>
            <w:rStyle w:val="Hipervnculo"/>
            <w:color w:val="auto"/>
            <w:sz w:val="20"/>
            <w:szCs w:val="20"/>
          </w:rPr>
          <w:t>Este</w:t>
        </w:r>
      </w:hyperlink>
      <w:r w:rsidRPr="00C013B0">
        <w:rPr>
          <w:sz w:val="20"/>
          <w:szCs w:val="20"/>
        </w:rPr>
        <w:t xml:space="preserve"> en </w:t>
      </w:r>
      <w:hyperlink r:id="rId28" w:tooltip="Ferrara" w:history="1">
        <w:r w:rsidRPr="00C013B0">
          <w:rPr>
            <w:rStyle w:val="Hipervnculo"/>
            <w:color w:val="auto"/>
            <w:sz w:val="20"/>
            <w:szCs w:val="20"/>
          </w:rPr>
          <w:t>Ferrara</w:t>
        </w:r>
      </w:hyperlink>
      <w:r w:rsidRPr="00C013B0">
        <w:rPr>
          <w:sz w:val="20"/>
          <w:szCs w:val="20"/>
        </w:rPr>
        <w:t xml:space="preserve">, los </w:t>
      </w:r>
      <w:hyperlink r:id="rId29" w:tooltip="Gonzaga" w:history="1">
        <w:r w:rsidRPr="00C013B0">
          <w:rPr>
            <w:rStyle w:val="Hipervnculo"/>
            <w:color w:val="auto"/>
            <w:sz w:val="20"/>
            <w:szCs w:val="20"/>
          </w:rPr>
          <w:t>Gonzaga</w:t>
        </w:r>
      </w:hyperlink>
      <w:r w:rsidRPr="00C013B0">
        <w:rPr>
          <w:sz w:val="20"/>
          <w:szCs w:val="20"/>
        </w:rPr>
        <w:t xml:space="preserve"> en </w:t>
      </w:r>
      <w:hyperlink r:id="rId30" w:tooltip="Mantua" w:history="1">
        <w:r w:rsidRPr="00C013B0">
          <w:rPr>
            <w:rStyle w:val="Hipervnculo"/>
            <w:color w:val="auto"/>
            <w:sz w:val="20"/>
            <w:szCs w:val="20"/>
          </w:rPr>
          <w:t>Mantua</w:t>
        </w:r>
      </w:hyperlink>
      <w:r w:rsidRPr="00C013B0">
        <w:rPr>
          <w:sz w:val="20"/>
          <w:szCs w:val="20"/>
        </w:rPr>
        <w:t xml:space="preserve">, los </w:t>
      </w:r>
      <w:hyperlink r:id="rId31" w:tooltip="Malatesta" w:history="1">
        <w:r w:rsidRPr="00C013B0">
          <w:rPr>
            <w:rStyle w:val="Hipervnculo"/>
            <w:color w:val="auto"/>
            <w:sz w:val="20"/>
            <w:szCs w:val="20"/>
          </w:rPr>
          <w:t>Malatesta</w:t>
        </w:r>
      </w:hyperlink>
      <w:r w:rsidRPr="00C013B0">
        <w:rPr>
          <w:sz w:val="20"/>
          <w:szCs w:val="20"/>
        </w:rPr>
        <w:t xml:space="preserve"> en </w:t>
      </w:r>
      <w:hyperlink r:id="rId32" w:tooltip="Rímini" w:history="1">
        <w:r w:rsidRPr="00C013B0">
          <w:rPr>
            <w:rStyle w:val="Hipervnculo"/>
            <w:color w:val="auto"/>
            <w:sz w:val="20"/>
            <w:szCs w:val="20"/>
          </w:rPr>
          <w:t>Rímini</w:t>
        </w:r>
      </w:hyperlink>
      <w:r w:rsidR="00C013B0">
        <w:rPr>
          <w:sz w:val="20"/>
          <w:szCs w:val="20"/>
        </w:rPr>
        <w:t>”</w:t>
      </w:r>
      <w:r w:rsidR="00C40377" w:rsidRPr="00C013B0">
        <w:rPr>
          <w:rStyle w:val="Refdenotaalpie"/>
          <w:sz w:val="20"/>
          <w:szCs w:val="20"/>
        </w:rPr>
        <w:footnoteReference w:id="3"/>
      </w:r>
    </w:p>
    <w:p w:rsidR="008568F1" w:rsidRDefault="008568F1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68F1" w:rsidRDefault="008568F1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 hablar de</w:t>
      </w:r>
      <w:r w:rsidR="00BB7214">
        <w:rPr>
          <w:rFonts w:ascii="Times New Roman" w:hAnsi="Times New Roman" w:cs="Times New Roman"/>
          <w:sz w:val="24"/>
          <w:szCs w:val="24"/>
        </w:rPr>
        <w:t>l</w:t>
      </w:r>
      <w:r w:rsidR="00E51DBD">
        <w:rPr>
          <w:rFonts w:ascii="Times New Roman" w:hAnsi="Times New Roman" w:cs="Times New Roman"/>
          <w:sz w:val="24"/>
          <w:szCs w:val="24"/>
        </w:rPr>
        <w:t xml:space="preserve"> texto de Alberti</w:t>
      </w:r>
      <w:r>
        <w:rPr>
          <w:rFonts w:ascii="Times New Roman" w:hAnsi="Times New Roman" w:cs="Times New Roman"/>
          <w:sz w:val="24"/>
          <w:szCs w:val="24"/>
        </w:rPr>
        <w:t xml:space="preserve"> se puede decir que</w:t>
      </w:r>
      <w:r w:rsidR="00BB7214">
        <w:rPr>
          <w:rFonts w:ascii="Times New Roman" w:hAnsi="Times New Roman" w:cs="Times New Roman"/>
          <w:sz w:val="24"/>
          <w:szCs w:val="24"/>
        </w:rPr>
        <w:t xml:space="preserve"> para</w:t>
      </w:r>
      <w:r>
        <w:rPr>
          <w:rFonts w:ascii="Times New Roman" w:hAnsi="Times New Roman" w:cs="Times New Roman"/>
          <w:sz w:val="24"/>
          <w:szCs w:val="24"/>
        </w:rPr>
        <w:t xml:space="preserve"> crear una pintura </w:t>
      </w:r>
      <w:r w:rsidR="00BB7214">
        <w:rPr>
          <w:rFonts w:ascii="Times New Roman" w:hAnsi="Times New Roman" w:cs="Times New Roman"/>
          <w:sz w:val="24"/>
          <w:szCs w:val="24"/>
        </w:rPr>
        <w:t>es necesario</w:t>
      </w:r>
      <w:r>
        <w:rPr>
          <w:rFonts w:ascii="Times New Roman" w:hAnsi="Times New Roman" w:cs="Times New Roman"/>
          <w:sz w:val="24"/>
          <w:szCs w:val="24"/>
        </w:rPr>
        <w:t xml:space="preserve"> tener diversos puntos de los cuales se pueden reconocer tres</w:t>
      </w:r>
      <w:r w:rsidR="00E51DBD">
        <w:rPr>
          <w:rFonts w:ascii="Times New Roman" w:hAnsi="Times New Roman" w:cs="Times New Roman"/>
          <w:sz w:val="24"/>
          <w:szCs w:val="24"/>
        </w:rPr>
        <w:t xml:space="preserve"> los cuales ya se trataron</w:t>
      </w:r>
      <w:r w:rsidR="00BC0BA8">
        <w:rPr>
          <w:rFonts w:ascii="Times New Roman" w:hAnsi="Times New Roman" w:cs="Times New Roman"/>
          <w:sz w:val="24"/>
          <w:szCs w:val="24"/>
        </w:rPr>
        <w:t xml:space="preserve"> en la introduccion</w:t>
      </w:r>
      <w:r>
        <w:rPr>
          <w:rFonts w:ascii="Times New Roman" w:hAnsi="Times New Roman" w:cs="Times New Roman"/>
          <w:sz w:val="24"/>
          <w:szCs w:val="24"/>
        </w:rPr>
        <w:t xml:space="preserve">, entre ellos se puede ver la </w:t>
      </w:r>
      <w:r w:rsidR="00BA6683">
        <w:rPr>
          <w:rFonts w:ascii="Times New Roman" w:hAnsi="Times New Roman" w:cs="Times New Roman"/>
          <w:sz w:val="24"/>
          <w:szCs w:val="24"/>
        </w:rPr>
        <w:t>constitución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1DBD">
        <w:rPr>
          <w:rFonts w:ascii="Times New Roman" w:hAnsi="Times New Roman" w:cs="Times New Roman"/>
          <w:sz w:val="24"/>
          <w:szCs w:val="24"/>
        </w:rPr>
        <w:t>de las formas, la luz y su uso</w:t>
      </w:r>
      <w:ins w:id="19" w:author="Usuario" w:date="2009-03-18T22:43:00Z">
        <w:r w:rsidR="006379A5">
          <w:rPr>
            <w:rFonts w:ascii="Times New Roman" w:hAnsi="Times New Roman" w:cs="Times New Roman"/>
            <w:sz w:val="24"/>
            <w:szCs w:val="24"/>
          </w:rPr>
          <w:t xml:space="preserve">. </w:t>
        </w:r>
      </w:ins>
      <w:r>
        <w:rPr>
          <w:rFonts w:ascii="Times New Roman" w:hAnsi="Times New Roman" w:cs="Times New Roman"/>
          <w:sz w:val="24"/>
          <w:szCs w:val="24"/>
        </w:rPr>
        <w:t xml:space="preserve"> </w:t>
      </w:r>
      <w:del w:id="20" w:author="Usuario" w:date="2009-03-18T22:43:00Z">
        <w:r w:rsidDel="006379A5">
          <w:rPr>
            <w:rFonts w:ascii="Times New Roman" w:hAnsi="Times New Roman" w:cs="Times New Roman"/>
            <w:sz w:val="24"/>
            <w:szCs w:val="24"/>
          </w:rPr>
          <w:delText xml:space="preserve">por </w:delText>
        </w:r>
      </w:del>
      <w:ins w:id="21" w:author="Usuario" w:date="2009-03-18T22:43:00Z">
        <w:r w:rsidR="006379A5">
          <w:rPr>
            <w:rFonts w:ascii="Times New Roman" w:hAnsi="Times New Roman" w:cs="Times New Roman"/>
            <w:sz w:val="24"/>
            <w:szCs w:val="24"/>
          </w:rPr>
          <w:t>P</w:t>
        </w:r>
        <w:r w:rsidR="006379A5">
          <w:rPr>
            <w:rFonts w:ascii="Times New Roman" w:hAnsi="Times New Roman" w:cs="Times New Roman"/>
            <w:sz w:val="24"/>
            <w:szCs w:val="24"/>
          </w:rPr>
          <w:t xml:space="preserve">or </w:t>
        </w:r>
      </w:ins>
      <w:r w:rsidR="00BA6683">
        <w:rPr>
          <w:rFonts w:ascii="Times New Roman" w:hAnsi="Times New Roman" w:cs="Times New Roman"/>
          <w:sz w:val="24"/>
          <w:szCs w:val="24"/>
        </w:rPr>
        <w:t>último</w:t>
      </w:r>
      <w:r>
        <w:rPr>
          <w:rFonts w:ascii="Times New Roman" w:hAnsi="Times New Roman" w:cs="Times New Roman"/>
          <w:sz w:val="24"/>
          <w:szCs w:val="24"/>
        </w:rPr>
        <w:t xml:space="preserve"> la </w:t>
      </w:r>
      <w:r w:rsidR="00BA6683">
        <w:rPr>
          <w:rFonts w:ascii="Times New Roman" w:hAnsi="Times New Roman" w:cs="Times New Roman"/>
          <w:sz w:val="24"/>
          <w:szCs w:val="24"/>
        </w:rPr>
        <w:t>proporción</w:t>
      </w:r>
      <w:r>
        <w:rPr>
          <w:rFonts w:ascii="Times New Roman" w:hAnsi="Times New Roman" w:cs="Times New Roman"/>
          <w:sz w:val="24"/>
          <w:szCs w:val="24"/>
        </w:rPr>
        <w:t xml:space="preserve"> de los cuerpos, puesto que la </w:t>
      </w:r>
      <w:r w:rsidR="00BA6683">
        <w:rPr>
          <w:rFonts w:ascii="Times New Roman" w:hAnsi="Times New Roman" w:cs="Times New Roman"/>
          <w:sz w:val="24"/>
          <w:szCs w:val="24"/>
        </w:rPr>
        <w:t>unión</w:t>
      </w:r>
      <w:r w:rsidR="00E51DBD">
        <w:rPr>
          <w:rFonts w:ascii="Times New Roman" w:hAnsi="Times New Roman" w:cs="Times New Roman"/>
          <w:sz w:val="24"/>
          <w:szCs w:val="24"/>
        </w:rPr>
        <w:t xml:space="preserve"> de estos es 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1DBD">
        <w:rPr>
          <w:rFonts w:ascii="Times New Roman" w:hAnsi="Times New Roman" w:cs="Times New Roman"/>
          <w:sz w:val="24"/>
          <w:szCs w:val="24"/>
        </w:rPr>
        <w:t>que hace</w:t>
      </w:r>
      <w:r w:rsidR="00D15250">
        <w:rPr>
          <w:rFonts w:ascii="Times New Roman" w:hAnsi="Times New Roman" w:cs="Times New Roman"/>
          <w:sz w:val="24"/>
          <w:szCs w:val="24"/>
        </w:rPr>
        <w:t xml:space="preserve"> que</w:t>
      </w:r>
      <w:r>
        <w:rPr>
          <w:rFonts w:ascii="Times New Roman" w:hAnsi="Times New Roman" w:cs="Times New Roman"/>
          <w:sz w:val="24"/>
          <w:szCs w:val="24"/>
        </w:rPr>
        <w:t xml:space="preserve"> una </w:t>
      </w:r>
      <w:r w:rsidR="00BA6683">
        <w:rPr>
          <w:rFonts w:ascii="Times New Roman" w:hAnsi="Times New Roman" w:cs="Times New Roman"/>
          <w:sz w:val="24"/>
          <w:szCs w:val="24"/>
        </w:rPr>
        <w:t>composición</w:t>
      </w:r>
      <w:r w:rsidR="00D15250">
        <w:rPr>
          <w:rFonts w:ascii="Times New Roman" w:hAnsi="Times New Roman" w:cs="Times New Roman"/>
          <w:sz w:val="24"/>
          <w:szCs w:val="24"/>
        </w:rPr>
        <w:t xml:space="preserve"> tenga transcendencia o como lo define Alberti</w:t>
      </w:r>
      <w:r w:rsidR="00F51F1E">
        <w:rPr>
          <w:rFonts w:ascii="Times New Roman" w:hAnsi="Times New Roman" w:cs="Times New Roman"/>
          <w:sz w:val="24"/>
          <w:szCs w:val="24"/>
        </w:rPr>
        <w:t xml:space="preserve"> al hablar de la</w:t>
      </w:r>
      <w:r w:rsidR="00D15250">
        <w:rPr>
          <w:rFonts w:ascii="Times New Roman" w:hAnsi="Times New Roman" w:cs="Times New Roman"/>
          <w:sz w:val="24"/>
          <w:szCs w:val="24"/>
        </w:rPr>
        <w:t xml:space="preserve"> vida propia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68F1" w:rsidRDefault="008568F1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68F1" w:rsidRDefault="00ED0FA9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Aunque el</w:t>
      </w:r>
      <w:r w:rsidR="00BA6683">
        <w:rPr>
          <w:rFonts w:ascii="Times New Roman" w:hAnsi="Times New Roman" w:cs="Times New Roman"/>
          <w:sz w:val="24"/>
          <w:szCs w:val="24"/>
        </w:rPr>
        <w:t xml:space="preserve"> texto</w:t>
      </w:r>
      <w:r>
        <w:rPr>
          <w:rFonts w:ascii="Times New Roman" w:hAnsi="Times New Roman" w:cs="Times New Roman"/>
          <w:sz w:val="24"/>
          <w:szCs w:val="24"/>
        </w:rPr>
        <w:t xml:space="preserve"> no pretende ser</w:t>
      </w:r>
      <w:r w:rsidR="00D15250">
        <w:rPr>
          <w:rFonts w:ascii="Times New Roman" w:hAnsi="Times New Roman" w:cs="Times New Roman"/>
          <w:sz w:val="24"/>
          <w:szCs w:val="24"/>
        </w:rPr>
        <w:t xml:space="preserve"> de corte matemático</w:t>
      </w:r>
      <w:r>
        <w:rPr>
          <w:rFonts w:ascii="Times New Roman" w:hAnsi="Times New Roman" w:cs="Times New Roman"/>
          <w:sz w:val="24"/>
          <w:szCs w:val="24"/>
        </w:rPr>
        <w:t xml:space="preserve"> y Alberti en reiteradas ocasiones lo recuerda,</w:t>
      </w:r>
      <w:r w:rsidR="00D152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pues el</w:t>
      </w:r>
      <w:r w:rsidR="00D15250">
        <w:rPr>
          <w:rFonts w:ascii="Times New Roman" w:hAnsi="Times New Roman" w:cs="Times New Roman"/>
          <w:sz w:val="24"/>
          <w:szCs w:val="24"/>
        </w:rPr>
        <w:t xml:space="preserve"> objetivo</w:t>
      </w:r>
      <w:r>
        <w:rPr>
          <w:rFonts w:ascii="Times New Roman" w:hAnsi="Times New Roman" w:cs="Times New Roman"/>
          <w:sz w:val="24"/>
          <w:szCs w:val="24"/>
        </w:rPr>
        <w:t xml:space="preserve"> de fondo es</w:t>
      </w:r>
      <w:r w:rsidR="00D15250">
        <w:rPr>
          <w:rFonts w:ascii="Times New Roman" w:hAnsi="Times New Roman" w:cs="Times New Roman"/>
          <w:sz w:val="24"/>
          <w:szCs w:val="24"/>
        </w:rPr>
        <w:t xml:space="preserve"> dar herramientas</w:t>
      </w:r>
      <w:r w:rsidR="00BA6683">
        <w:rPr>
          <w:rFonts w:ascii="Times New Roman" w:hAnsi="Times New Roman" w:cs="Times New Roman"/>
          <w:sz w:val="24"/>
          <w:szCs w:val="24"/>
        </w:rPr>
        <w:t xml:space="preserve"> a un pintor</w:t>
      </w:r>
      <w:r>
        <w:rPr>
          <w:rFonts w:ascii="Times New Roman" w:hAnsi="Times New Roman" w:cs="Times New Roman"/>
          <w:sz w:val="24"/>
          <w:szCs w:val="24"/>
        </w:rPr>
        <w:t>. E</w:t>
      </w:r>
      <w:r w:rsidR="00BA6683">
        <w:rPr>
          <w:rFonts w:ascii="Times New Roman" w:hAnsi="Times New Roman" w:cs="Times New Roman"/>
          <w:sz w:val="24"/>
          <w:szCs w:val="24"/>
        </w:rPr>
        <w:t>n la pá</w:t>
      </w:r>
      <w:r w:rsidR="00D15250">
        <w:rPr>
          <w:rFonts w:ascii="Times New Roman" w:hAnsi="Times New Roman" w:cs="Times New Roman"/>
          <w:sz w:val="24"/>
          <w:szCs w:val="24"/>
        </w:rPr>
        <w:t>gina 69 el autor habla sobre uno de los puntos fund</w:t>
      </w:r>
      <w:r w:rsidR="00AA48F1">
        <w:rPr>
          <w:rFonts w:ascii="Times New Roman" w:hAnsi="Times New Roman" w:cs="Times New Roman"/>
          <w:sz w:val="24"/>
          <w:szCs w:val="24"/>
        </w:rPr>
        <w:t>amentales de su escrito, quien</w:t>
      </w:r>
      <w:r w:rsidR="00D15250">
        <w:rPr>
          <w:rFonts w:ascii="Times New Roman" w:hAnsi="Times New Roman" w:cs="Times New Roman"/>
          <w:sz w:val="24"/>
          <w:szCs w:val="24"/>
        </w:rPr>
        <w:t xml:space="preserve"> quiere que</w:t>
      </w:r>
      <w:r w:rsidR="00BA6683">
        <w:rPr>
          <w:rFonts w:ascii="Times New Roman" w:hAnsi="Times New Roman" w:cs="Times New Roman"/>
          <w:sz w:val="24"/>
          <w:szCs w:val="24"/>
        </w:rPr>
        <w:t xml:space="preserve"> no sea interpretado como</w:t>
      </w:r>
      <w:r w:rsidR="00D15250">
        <w:rPr>
          <w:rFonts w:ascii="Times New Roman" w:hAnsi="Times New Roman" w:cs="Times New Roman"/>
          <w:sz w:val="24"/>
          <w:szCs w:val="24"/>
        </w:rPr>
        <w:t xml:space="preserve"> un libro de</w:t>
      </w:r>
      <w:r w:rsidR="00BA6683">
        <w:rPr>
          <w:rFonts w:ascii="Times New Roman" w:hAnsi="Times New Roman" w:cs="Times New Roman"/>
          <w:sz w:val="24"/>
          <w:szCs w:val="24"/>
        </w:rPr>
        <w:t xml:space="preserve"> matemática</w:t>
      </w:r>
      <w:r w:rsidR="00D15250">
        <w:rPr>
          <w:rFonts w:ascii="Times New Roman" w:hAnsi="Times New Roman" w:cs="Times New Roman"/>
          <w:sz w:val="24"/>
          <w:szCs w:val="24"/>
        </w:rPr>
        <w:t>s</w:t>
      </w:r>
      <w:r w:rsidR="00BA6683">
        <w:rPr>
          <w:rFonts w:ascii="Times New Roman" w:hAnsi="Times New Roman" w:cs="Times New Roman"/>
          <w:sz w:val="24"/>
          <w:szCs w:val="24"/>
        </w:rPr>
        <w:t xml:space="preserve"> sino que sea visto como un </w:t>
      </w:r>
      <w:r w:rsidR="00D15250">
        <w:rPr>
          <w:rFonts w:ascii="Times New Roman" w:hAnsi="Times New Roman" w:cs="Times New Roman"/>
          <w:sz w:val="24"/>
          <w:szCs w:val="24"/>
        </w:rPr>
        <w:t>texto</w:t>
      </w:r>
      <w:r w:rsidR="00BA6683">
        <w:rPr>
          <w:rFonts w:ascii="Times New Roman" w:hAnsi="Times New Roman" w:cs="Times New Roman"/>
          <w:sz w:val="24"/>
          <w:szCs w:val="24"/>
        </w:rPr>
        <w:t xml:space="preserve"> para </w:t>
      </w:r>
      <w:r w:rsidR="00BA6683">
        <w:rPr>
          <w:rFonts w:ascii="Times New Roman" w:hAnsi="Times New Roman" w:cs="Times New Roman"/>
          <w:sz w:val="24"/>
          <w:szCs w:val="24"/>
        </w:rPr>
        <w:lastRenderedPageBreak/>
        <w:t xml:space="preserve">pintores, aunque el primer </w:t>
      </w:r>
      <w:r w:rsidR="00F51F1E">
        <w:rPr>
          <w:rFonts w:ascii="Times New Roman" w:hAnsi="Times New Roman" w:cs="Times New Roman"/>
          <w:sz w:val="24"/>
          <w:szCs w:val="24"/>
        </w:rPr>
        <w:t>libro</w:t>
      </w:r>
      <w:r w:rsidR="00BA6683">
        <w:rPr>
          <w:rFonts w:ascii="Times New Roman" w:hAnsi="Times New Roman" w:cs="Times New Roman"/>
          <w:sz w:val="24"/>
          <w:szCs w:val="24"/>
        </w:rPr>
        <w:t xml:space="preserve"> tiene un sentido muy matemático, puesto que se limita a dar una serie de puntos sobre como la línea influye en la composición</w:t>
      </w:r>
      <w:r w:rsidR="00D15250">
        <w:rPr>
          <w:rFonts w:ascii="Times New Roman" w:hAnsi="Times New Roman" w:cs="Times New Roman"/>
          <w:sz w:val="24"/>
          <w:szCs w:val="24"/>
        </w:rPr>
        <w:t xml:space="preserve"> de una pintura</w:t>
      </w:r>
      <w:r w:rsidR="00BA6683">
        <w:rPr>
          <w:rFonts w:ascii="Times New Roman" w:hAnsi="Times New Roman" w:cs="Times New Roman"/>
          <w:sz w:val="24"/>
          <w:szCs w:val="24"/>
        </w:rPr>
        <w:t>.</w:t>
      </w:r>
    </w:p>
    <w:p w:rsidR="00AA48F1" w:rsidRDefault="00AA48F1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68F1" w:rsidRDefault="008568F1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Pero hay que tener en cuenta que para Alberti, el sentido </w:t>
      </w:r>
      <w:r w:rsidR="00BA6683">
        <w:rPr>
          <w:rFonts w:ascii="Times New Roman" w:hAnsi="Times New Roman" w:cs="Times New Roman"/>
          <w:sz w:val="24"/>
          <w:szCs w:val="24"/>
        </w:rPr>
        <w:t>matemático</w:t>
      </w:r>
      <w:r>
        <w:rPr>
          <w:rFonts w:ascii="Times New Roman" w:hAnsi="Times New Roman" w:cs="Times New Roman"/>
          <w:sz w:val="24"/>
          <w:szCs w:val="24"/>
        </w:rPr>
        <w:t xml:space="preserve"> tiene una seria </w:t>
      </w:r>
      <w:r w:rsidR="00BA6683">
        <w:rPr>
          <w:rFonts w:ascii="Times New Roman" w:hAnsi="Times New Roman" w:cs="Times New Roman"/>
          <w:sz w:val="24"/>
          <w:szCs w:val="24"/>
        </w:rPr>
        <w:t>connotación</w:t>
      </w:r>
      <w:r>
        <w:rPr>
          <w:rFonts w:ascii="Times New Roman" w:hAnsi="Times New Roman" w:cs="Times New Roman"/>
          <w:sz w:val="24"/>
          <w:szCs w:val="24"/>
        </w:rPr>
        <w:t xml:space="preserve">, puesto que para el renacimiento la </w:t>
      </w:r>
      <w:r w:rsidR="00BA6683">
        <w:rPr>
          <w:rFonts w:ascii="Times New Roman" w:hAnsi="Times New Roman" w:cs="Times New Roman"/>
          <w:sz w:val="24"/>
          <w:szCs w:val="24"/>
        </w:rPr>
        <w:t>matemática</w:t>
      </w:r>
      <w:r>
        <w:rPr>
          <w:rFonts w:ascii="Times New Roman" w:hAnsi="Times New Roman" w:cs="Times New Roman"/>
          <w:sz w:val="24"/>
          <w:szCs w:val="24"/>
        </w:rPr>
        <w:t xml:space="preserve"> tiene un papel importante en busca de los que </w:t>
      </w:r>
      <w:r w:rsidR="00BA6683">
        <w:rPr>
          <w:rFonts w:ascii="Times New Roman" w:hAnsi="Times New Roman" w:cs="Times New Roman"/>
          <w:sz w:val="24"/>
          <w:szCs w:val="24"/>
        </w:rPr>
        <w:t>llamaríamos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0BA8">
        <w:rPr>
          <w:rFonts w:ascii="Times New Roman" w:hAnsi="Times New Roman" w:cs="Times New Roman"/>
          <w:sz w:val="24"/>
          <w:szCs w:val="24"/>
        </w:rPr>
        <w:t xml:space="preserve">la </w:t>
      </w:r>
      <w:del w:id="22" w:author="Usuario" w:date="2009-03-18T22:43:00Z">
        <w:r w:rsidR="00BC0BA8" w:rsidDel="006379A5">
          <w:rPr>
            <w:rFonts w:ascii="Times New Roman" w:hAnsi="Times New Roman" w:cs="Times New Roman"/>
            <w:sz w:val="24"/>
            <w:szCs w:val="24"/>
          </w:rPr>
          <w:delText>transendecia</w:delText>
        </w:r>
      </w:del>
      <w:ins w:id="23" w:author="Usuario" w:date="2009-03-18T22:43:00Z">
        <w:r w:rsidR="006379A5">
          <w:rPr>
            <w:rFonts w:ascii="Times New Roman" w:hAnsi="Times New Roman" w:cs="Times New Roman"/>
            <w:sz w:val="24"/>
            <w:szCs w:val="24"/>
          </w:rPr>
          <w:t>tra</w:t>
        </w:r>
        <w:r w:rsidR="006379A5">
          <w:rPr>
            <w:rFonts w:ascii="Times New Roman" w:hAnsi="Times New Roman" w:cs="Times New Roman"/>
            <w:sz w:val="24"/>
            <w:szCs w:val="24"/>
          </w:rPr>
          <w:t>sc</w:t>
        </w:r>
        <w:r w:rsidR="006379A5">
          <w:rPr>
            <w:rFonts w:ascii="Times New Roman" w:hAnsi="Times New Roman" w:cs="Times New Roman"/>
            <w:sz w:val="24"/>
            <w:szCs w:val="24"/>
          </w:rPr>
          <w:t>ende</w:t>
        </w:r>
        <w:r w:rsidR="006379A5">
          <w:rPr>
            <w:rFonts w:ascii="Times New Roman" w:hAnsi="Times New Roman" w:cs="Times New Roman"/>
            <w:sz w:val="24"/>
            <w:szCs w:val="24"/>
          </w:rPr>
          <w:t>nc</w:t>
        </w:r>
        <w:r w:rsidR="006379A5">
          <w:rPr>
            <w:rFonts w:ascii="Times New Roman" w:hAnsi="Times New Roman" w:cs="Times New Roman"/>
            <w:sz w:val="24"/>
            <w:szCs w:val="24"/>
          </w:rPr>
          <w:t>ia</w:t>
        </w:r>
      </w:ins>
      <w:r>
        <w:rPr>
          <w:rFonts w:ascii="Times New Roman" w:hAnsi="Times New Roman" w:cs="Times New Roman"/>
          <w:sz w:val="24"/>
          <w:szCs w:val="24"/>
        </w:rPr>
        <w:t>,</w:t>
      </w:r>
      <w:r w:rsidR="000471D3">
        <w:rPr>
          <w:rFonts w:ascii="Times New Roman" w:hAnsi="Times New Roman" w:cs="Times New Roman"/>
          <w:sz w:val="24"/>
          <w:szCs w:val="24"/>
        </w:rPr>
        <w:t xml:space="preserve"> entendida como la </w:t>
      </w:r>
      <w:r w:rsidR="00BA6683">
        <w:rPr>
          <w:rFonts w:ascii="Times New Roman" w:hAnsi="Times New Roman" w:cs="Times New Roman"/>
          <w:sz w:val="24"/>
          <w:szCs w:val="24"/>
        </w:rPr>
        <w:t>armonía</w:t>
      </w:r>
      <w:r w:rsidR="000471D3">
        <w:rPr>
          <w:rFonts w:ascii="Times New Roman" w:hAnsi="Times New Roman" w:cs="Times New Roman"/>
          <w:sz w:val="24"/>
          <w:szCs w:val="24"/>
        </w:rPr>
        <w:t xml:space="preserve"> dentro de la pintura y el movimiento que se da en el.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48F1">
        <w:rPr>
          <w:rFonts w:ascii="Times New Roman" w:hAnsi="Times New Roman" w:cs="Times New Roman"/>
          <w:sz w:val="24"/>
          <w:szCs w:val="24"/>
        </w:rPr>
        <w:t>La obra</w:t>
      </w:r>
      <w:r>
        <w:rPr>
          <w:rFonts w:ascii="Times New Roman" w:hAnsi="Times New Roman" w:cs="Times New Roman"/>
          <w:sz w:val="24"/>
          <w:szCs w:val="24"/>
        </w:rPr>
        <w:t xml:space="preserve"> llega a ese punto en </w:t>
      </w:r>
      <w:r w:rsidR="00BA6683">
        <w:rPr>
          <w:rFonts w:ascii="Times New Roman" w:hAnsi="Times New Roman" w:cs="Times New Roman"/>
          <w:sz w:val="24"/>
          <w:szCs w:val="24"/>
        </w:rPr>
        <w:t>búsqueda</w:t>
      </w:r>
      <w:r>
        <w:rPr>
          <w:rFonts w:ascii="Times New Roman" w:hAnsi="Times New Roman" w:cs="Times New Roman"/>
          <w:sz w:val="24"/>
          <w:szCs w:val="24"/>
        </w:rPr>
        <w:t xml:space="preserve"> de la </w:t>
      </w:r>
      <w:r w:rsidR="00BA6683">
        <w:rPr>
          <w:rFonts w:ascii="Times New Roman" w:hAnsi="Times New Roman" w:cs="Times New Roman"/>
          <w:sz w:val="24"/>
          <w:szCs w:val="24"/>
        </w:rPr>
        <w:t>proporción</w:t>
      </w:r>
      <w:r w:rsidR="00AA48F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basado en la idea del triangulo, en un estilo muy </w:t>
      </w:r>
      <w:r w:rsidR="00BA6683">
        <w:rPr>
          <w:rFonts w:ascii="Times New Roman" w:hAnsi="Times New Roman" w:cs="Times New Roman"/>
          <w:sz w:val="24"/>
          <w:szCs w:val="24"/>
        </w:rPr>
        <w:t>trigonométrico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68F1" w:rsidRDefault="008568F1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68F1" w:rsidRDefault="008568F1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Esto pasa a ser muy diferente dentro de los siguientes dos libros puesto que el siguiente libro aunque habla de la luz, va mas </w:t>
      </w:r>
      <w:r w:rsidR="00BA6683">
        <w:rPr>
          <w:rFonts w:ascii="Times New Roman" w:hAnsi="Times New Roman" w:cs="Times New Roman"/>
          <w:sz w:val="24"/>
          <w:szCs w:val="24"/>
        </w:rPr>
        <w:t>allá</w:t>
      </w:r>
      <w:r>
        <w:rPr>
          <w:rFonts w:ascii="Times New Roman" w:hAnsi="Times New Roman" w:cs="Times New Roman"/>
          <w:sz w:val="24"/>
          <w:szCs w:val="24"/>
        </w:rPr>
        <w:t xml:space="preserve"> en el sentido que le da una </w:t>
      </w:r>
      <w:r w:rsidR="00BA6683">
        <w:rPr>
          <w:rFonts w:ascii="Times New Roman" w:hAnsi="Times New Roman" w:cs="Times New Roman"/>
          <w:sz w:val="24"/>
          <w:szCs w:val="24"/>
        </w:rPr>
        <w:t>posición</w:t>
      </w:r>
      <w:r>
        <w:rPr>
          <w:rFonts w:ascii="Times New Roman" w:hAnsi="Times New Roman" w:cs="Times New Roman"/>
          <w:sz w:val="24"/>
          <w:szCs w:val="24"/>
        </w:rPr>
        <w:t xml:space="preserve"> a la pintura muy inter</w:t>
      </w:r>
      <w:r w:rsidR="00D15250">
        <w:rPr>
          <w:rFonts w:ascii="Times New Roman" w:hAnsi="Times New Roman" w:cs="Times New Roman"/>
          <w:sz w:val="24"/>
          <w:szCs w:val="24"/>
        </w:rPr>
        <w:t>esante cuando habla de cómo esta</w:t>
      </w:r>
      <w:r>
        <w:rPr>
          <w:rFonts w:ascii="Times New Roman" w:hAnsi="Times New Roman" w:cs="Times New Roman"/>
          <w:sz w:val="24"/>
          <w:szCs w:val="24"/>
        </w:rPr>
        <w:t xml:space="preserve"> le da vida a cierto momento o persona,</w:t>
      </w:r>
      <w:r w:rsidR="006128CD">
        <w:rPr>
          <w:rFonts w:ascii="Times New Roman" w:hAnsi="Times New Roman" w:cs="Times New Roman"/>
          <w:sz w:val="24"/>
          <w:szCs w:val="24"/>
        </w:rPr>
        <w:t xml:space="preserve"> “Pues la pintura tiene en si su fuerza tan divina que no solo, como dicen de la amistad, hace presentes a los </w:t>
      </w:r>
      <w:r w:rsidR="00B6769B">
        <w:rPr>
          <w:rFonts w:ascii="Times New Roman" w:hAnsi="Times New Roman" w:cs="Times New Roman"/>
          <w:sz w:val="24"/>
          <w:szCs w:val="24"/>
        </w:rPr>
        <w:t>ausentes</w:t>
      </w:r>
      <w:r w:rsidR="006128CD">
        <w:rPr>
          <w:rFonts w:ascii="Times New Roman" w:hAnsi="Times New Roman" w:cs="Times New Roman"/>
          <w:sz w:val="24"/>
          <w:szCs w:val="24"/>
        </w:rPr>
        <w:t>, sino que incluso presentan como vivos a los que murieron hace siglos, de modo que son reconocidos por los espectadores con placer y suma admiración hacia el artista” (Alberti. (1999) P</w:t>
      </w:r>
      <w:r w:rsidR="00397901">
        <w:rPr>
          <w:rFonts w:ascii="Times New Roman" w:hAnsi="Times New Roman" w:cs="Times New Roman"/>
          <w:sz w:val="24"/>
          <w:szCs w:val="24"/>
        </w:rPr>
        <w:t xml:space="preserve"> </w:t>
      </w:r>
      <w:r w:rsidR="006128CD">
        <w:rPr>
          <w:rFonts w:ascii="Times New Roman" w:hAnsi="Times New Roman" w:cs="Times New Roman"/>
          <w:sz w:val="24"/>
          <w:szCs w:val="24"/>
        </w:rPr>
        <w:t>8</w:t>
      </w:r>
      <w:r w:rsidR="00397901">
        <w:rPr>
          <w:rFonts w:ascii="Times New Roman" w:hAnsi="Times New Roman" w:cs="Times New Roman"/>
          <w:sz w:val="24"/>
          <w:szCs w:val="24"/>
        </w:rPr>
        <w:t>9</w:t>
      </w:r>
      <w:r w:rsidR="006128CD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69B">
        <w:rPr>
          <w:rFonts w:ascii="Times New Roman" w:hAnsi="Times New Roman" w:cs="Times New Roman"/>
          <w:sz w:val="24"/>
          <w:szCs w:val="24"/>
        </w:rPr>
        <w:t>Así</w:t>
      </w:r>
      <w:r>
        <w:rPr>
          <w:rFonts w:ascii="Times New Roman" w:hAnsi="Times New Roman" w:cs="Times New Roman"/>
          <w:sz w:val="24"/>
          <w:szCs w:val="24"/>
        </w:rPr>
        <w:t xml:space="preserve"> pues le da un sentido de fuente, </w:t>
      </w:r>
      <w:r w:rsidR="006128CD">
        <w:rPr>
          <w:rFonts w:ascii="Times New Roman" w:hAnsi="Times New Roman" w:cs="Times New Roman"/>
          <w:sz w:val="24"/>
          <w:szCs w:val="24"/>
        </w:rPr>
        <w:t>además de darle vida a la obra frente a la sociedad</w:t>
      </w:r>
      <w:r w:rsidR="00D15250">
        <w:rPr>
          <w:rFonts w:ascii="Times New Roman" w:hAnsi="Times New Roman" w:cs="Times New Roman"/>
          <w:sz w:val="24"/>
          <w:szCs w:val="24"/>
        </w:rPr>
        <w:t xml:space="preserve"> y que </w:t>
      </w:r>
      <w:r w:rsidR="006128CD">
        <w:rPr>
          <w:rFonts w:ascii="Times New Roman" w:hAnsi="Times New Roman" w:cs="Times New Roman"/>
          <w:sz w:val="24"/>
          <w:szCs w:val="24"/>
        </w:rPr>
        <w:t>al tener</w:t>
      </w:r>
      <w:r w:rsidR="00D15250">
        <w:rPr>
          <w:rFonts w:ascii="Times New Roman" w:hAnsi="Times New Roman" w:cs="Times New Roman"/>
          <w:sz w:val="24"/>
          <w:szCs w:val="24"/>
        </w:rPr>
        <w:t xml:space="preserve"> propia vida tiene</w:t>
      </w:r>
      <w:r>
        <w:rPr>
          <w:rFonts w:ascii="Times New Roman" w:hAnsi="Times New Roman" w:cs="Times New Roman"/>
          <w:sz w:val="24"/>
          <w:szCs w:val="24"/>
        </w:rPr>
        <w:t xml:space="preserve"> su propia historia.   </w:t>
      </w:r>
    </w:p>
    <w:p w:rsidR="008568F1" w:rsidRDefault="008568F1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4382" w:rsidRDefault="00BA6683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Sí</w:t>
      </w:r>
      <w:r w:rsidR="008568F1">
        <w:rPr>
          <w:rFonts w:ascii="Times New Roman" w:hAnsi="Times New Roman" w:cs="Times New Roman"/>
          <w:sz w:val="24"/>
          <w:szCs w:val="24"/>
        </w:rPr>
        <w:t xml:space="preserve"> nos centramos en el libro dos se puede ver un poco de </w:t>
      </w:r>
      <w:r>
        <w:rPr>
          <w:rFonts w:ascii="Times New Roman" w:hAnsi="Times New Roman" w:cs="Times New Roman"/>
          <w:sz w:val="24"/>
          <w:szCs w:val="24"/>
        </w:rPr>
        <w:t>matemática</w:t>
      </w:r>
      <w:r w:rsidR="008568F1">
        <w:rPr>
          <w:rFonts w:ascii="Times New Roman" w:hAnsi="Times New Roman" w:cs="Times New Roman"/>
          <w:sz w:val="24"/>
          <w:szCs w:val="24"/>
        </w:rPr>
        <w:t xml:space="preserve"> aunque no </w:t>
      </w:r>
      <w:r w:rsidR="006128CD">
        <w:rPr>
          <w:rFonts w:ascii="Times New Roman" w:hAnsi="Times New Roman" w:cs="Times New Roman"/>
          <w:sz w:val="24"/>
          <w:szCs w:val="24"/>
        </w:rPr>
        <w:t>tan fuerte como en el libro uno.</w:t>
      </w:r>
      <w:r w:rsidR="008568F1">
        <w:rPr>
          <w:rFonts w:ascii="Times New Roman" w:hAnsi="Times New Roman" w:cs="Times New Roman"/>
          <w:sz w:val="24"/>
          <w:szCs w:val="24"/>
        </w:rPr>
        <w:t xml:space="preserve"> </w:t>
      </w:r>
      <w:r w:rsidR="006128CD">
        <w:rPr>
          <w:rFonts w:ascii="Times New Roman" w:hAnsi="Times New Roman" w:cs="Times New Roman"/>
          <w:sz w:val="24"/>
          <w:szCs w:val="24"/>
        </w:rPr>
        <w:t>E</w:t>
      </w:r>
      <w:r w:rsidR="008568F1">
        <w:rPr>
          <w:rFonts w:ascii="Times New Roman" w:hAnsi="Times New Roman" w:cs="Times New Roman"/>
          <w:sz w:val="24"/>
          <w:szCs w:val="24"/>
        </w:rPr>
        <w:t xml:space="preserve">l libro dos se basa </w:t>
      </w:r>
      <w:r>
        <w:rPr>
          <w:rFonts w:ascii="Times New Roman" w:hAnsi="Times New Roman" w:cs="Times New Roman"/>
          <w:sz w:val="24"/>
          <w:szCs w:val="24"/>
        </w:rPr>
        <w:t>más</w:t>
      </w:r>
      <w:r w:rsidR="008568F1">
        <w:rPr>
          <w:rFonts w:ascii="Times New Roman" w:hAnsi="Times New Roman" w:cs="Times New Roman"/>
          <w:sz w:val="24"/>
          <w:szCs w:val="24"/>
        </w:rPr>
        <w:t xml:space="preserve"> en la luz, aunque se toca el tema</w:t>
      </w:r>
      <w:r w:rsidR="006128CD">
        <w:rPr>
          <w:rFonts w:ascii="Times New Roman" w:hAnsi="Times New Roman" w:cs="Times New Roman"/>
          <w:sz w:val="24"/>
          <w:szCs w:val="24"/>
        </w:rPr>
        <w:t xml:space="preserve"> de la </w:t>
      </w:r>
      <w:r w:rsidR="00B6769B">
        <w:rPr>
          <w:rFonts w:ascii="Times New Roman" w:hAnsi="Times New Roman" w:cs="Times New Roman"/>
          <w:sz w:val="24"/>
          <w:szCs w:val="24"/>
        </w:rPr>
        <w:t>matemática</w:t>
      </w:r>
      <w:r w:rsidR="00397901">
        <w:rPr>
          <w:rFonts w:ascii="Times New Roman" w:hAnsi="Times New Roman" w:cs="Times New Roman"/>
          <w:sz w:val="24"/>
          <w:szCs w:val="24"/>
        </w:rPr>
        <w:t xml:space="preserve"> desde la</w:t>
      </w:r>
      <w:r w:rsidR="008568F1">
        <w:rPr>
          <w:rFonts w:ascii="Times New Roman" w:hAnsi="Times New Roman" w:cs="Times New Roman"/>
          <w:sz w:val="24"/>
          <w:szCs w:val="24"/>
        </w:rPr>
        <w:t xml:space="preserve"> </w:t>
      </w:r>
      <w:r w:rsidR="00397901">
        <w:rPr>
          <w:rFonts w:ascii="Times New Roman" w:hAnsi="Times New Roman" w:cs="Times New Roman"/>
          <w:sz w:val="24"/>
          <w:szCs w:val="24"/>
        </w:rPr>
        <w:t>física</w:t>
      </w:r>
      <w:r w:rsidR="006128CD">
        <w:rPr>
          <w:rFonts w:ascii="Times New Roman" w:hAnsi="Times New Roman" w:cs="Times New Roman"/>
          <w:sz w:val="24"/>
          <w:szCs w:val="24"/>
        </w:rPr>
        <w:t xml:space="preserve"> tomando en cuenta el uso de la luz y los colores</w:t>
      </w:r>
      <w:r w:rsidR="008568F1">
        <w:rPr>
          <w:rFonts w:ascii="Times New Roman" w:hAnsi="Times New Roman" w:cs="Times New Roman"/>
          <w:sz w:val="24"/>
          <w:szCs w:val="24"/>
        </w:rPr>
        <w:t xml:space="preserve">, se puede ver una gran influencia de las artes liberales propias del </w:t>
      </w:r>
      <w:r>
        <w:rPr>
          <w:rFonts w:ascii="Times New Roman" w:hAnsi="Times New Roman" w:cs="Times New Roman"/>
          <w:sz w:val="24"/>
          <w:szCs w:val="24"/>
        </w:rPr>
        <w:t>renacimiento</w:t>
      </w:r>
      <w:r w:rsidR="006128CD">
        <w:rPr>
          <w:rFonts w:ascii="Times New Roman" w:hAnsi="Times New Roman" w:cs="Times New Roman"/>
          <w:sz w:val="24"/>
          <w:szCs w:val="24"/>
        </w:rPr>
        <w:t xml:space="preserve">, como lo es la geometría y la </w:t>
      </w:r>
      <w:del w:id="24" w:author="Usuario" w:date="2009-03-18T22:44:00Z">
        <w:r w:rsidR="006128CD" w:rsidDel="006379A5">
          <w:rPr>
            <w:rFonts w:ascii="Times New Roman" w:hAnsi="Times New Roman" w:cs="Times New Roman"/>
            <w:sz w:val="24"/>
            <w:szCs w:val="24"/>
          </w:rPr>
          <w:delText>retorica</w:delText>
        </w:r>
      </w:del>
      <w:ins w:id="25" w:author="Usuario" w:date="2009-03-18T22:44:00Z">
        <w:r w:rsidR="006379A5">
          <w:rPr>
            <w:rFonts w:ascii="Times New Roman" w:hAnsi="Times New Roman" w:cs="Times New Roman"/>
            <w:sz w:val="24"/>
            <w:szCs w:val="24"/>
          </w:rPr>
          <w:t>ret</w:t>
        </w:r>
        <w:r w:rsidR="006379A5">
          <w:rPr>
            <w:rFonts w:ascii="Times New Roman" w:hAnsi="Times New Roman" w:cs="Times New Roman"/>
            <w:sz w:val="24"/>
            <w:szCs w:val="24"/>
          </w:rPr>
          <w:t>ó</w:t>
        </w:r>
        <w:r w:rsidR="006379A5">
          <w:rPr>
            <w:rFonts w:ascii="Times New Roman" w:hAnsi="Times New Roman" w:cs="Times New Roman"/>
            <w:sz w:val="24"/>
            <w:szCs w:val="24"/>
          </w:rPr>
          <w:t>rica</w:t>
        </w:r>
      </w:ins>
      <w:r w:rsidR="00E54382">
        <w:rPr>
          <w:rFonts w:ascii="Times New Roman" w:hAnsi="Times New Roman" w:cs="Times New Roman"/>
          <w:sz w:val="24"/>
          <w:szCs w:val="24"/>
        </w:rPr>
        <w:t>.</w:t>
      </w:r>
      <w:r w:rsidR="00397901">
        <w:rPr>
          <w:rFonts w:ascii="Times New Roman" w:hAnsi="Times New Roman" w:cs="Times New Roman"/>
          <w:sz w:val="24"/>
          <w:szCs w:val="24"/>
        </w:rPr>
        <w:t xml:space="preserve"> T</w:t>
      </w:r>
      <w:r>
        <w:rPr>
          <w:rFonts w:ascii="Times New Roman" w:hAnsi="Times New Roman" w:cs="Times New Roman"/>
          <w:sz w:val="24"/>
          <w:szCs w:val="24"/>
        </w:rPr>
        <w:t>ambién</w:t>
      </w:r>
      <w:r w:rsidR="00E54382">
        <w:rPr>
          <w:rFonts w:ascii="Times New Roman" w:hAnsi="Times New Roman" w:cs="Times New Roman"/>
          <w:sz w:val="24"/>
          <w:szCs w:val="24"/>
        </w:rPr>
        <w:t xml:space="preserve"> hace unas acotaciones muy importantes para el arte, como el uso de la luz y la sombra o el uso del blanco y del negro y como los distintos materiales o situaciones hacen parte de la misma </w:t>
      </w:r>
      <w:r>
        <w:rPr>
          <w:rFonts w:ascii="Times New Roman" w:hAnsi="Times New Roman" w:cs="Times New Roman"/>
          <w:sz w:val="24"/>
          <w:szCs w:val="24"/>
        </w:rPr>
        <w:t>composición</w:t>
      </w:r>
      <w:r w:rsidR="00E54382">
        <w:rPr>
          <w:rFonts w:ascii="Times New Roman" w:hAnsi="Times New Roman" w:cs="Times New Roman"/>
          <w:sz w:val="24"/>
          <w:szCs w:val="24"/>
        </w:rPr>
        <w:t>.</w:t>
      </w:r>
    </w:p>
    <w:p w:rsidR="00A85BBB" w:rsidRDefault="00A85BBB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BBB" w:rsidRDefault="00A85BBB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idea de una pintura es que se logre capturar</w:t>
      </w:r>
      <w:r w:rsidR="00BB7214">
        <w:rPr>
          <w:rFonts w:ascii="Times New Roman" w:hAnsi="Times New Roman" w:cs="Times New Roman"/>
          <w:sz w:val="24"/>
          <w:szCs w:val="24"/>
        </w:rPr>
        <w:t xml:space="preserve"> la atención del observador,</w:t>
      </w:r>
      <w:r w:rsidR="00397901">
        <w:rPr>
          <w:rFonts w:ascii="Times New Roman" w:hAnsi="Times New Roman" w:cs="Times New Roman"/>
          <w:sz w:val="24"/>
          <w:szCs w:val="24"/>
        </w:rPr>
        <w:t xml:space="preserve"> “El fin del pintor es adquirir alabanza, aprecio y </w:t>
      </w:r>
      <w:r w:rsidR="000B5C84">
        <w:rPr>
          <w:rFonts w:ascii="Times New Roman" w:hAnsi="Times New Roman" w:cs="Times New Roman"/>
          <w:sz w:val="24"/>
          <w:szCs w:val="24"/>
        </w:rPr>
        <w:t>benevolencia</w:t>
      </w:r>
      <w:r w:rsidR="00B6769B">
        <w:rPr>
          <w:rFonts w:ascii="Times New Roman" w:hAnsi="Times New Roman" w:cs="Times New Roman"/>
          <w:sz w:val="24"/>
          <w:szCs w:val="24"/>
        </w:rPr>
        <w:t xml:space="preserve"> por</w:t>
      </w:r>
      <w:r w:rsidR="00397901">
        <w:rPr>
          <w:rFonts w:ascii="Times New Roman" w:hAnsi="Times New Roman" w:cs="Times New Roman"/>
          <w:sz w:val="24"/>
          <w:szCs w:val="24"/>
        </w:rPr>
        <w:t xml:space="preserve"> su obra mas que riquezas. Lo que el pintor conseguirá siempre que su pintura capte y conmueva los ojos y los </w:t>
      </w:r>
      <w:r w:rsidR="00B6769B">
        <w:rPr>
          <w:rFonts w:ascii="Times New Roman" w:hAnsi="Times New Roman" w:cs="Times New Roman"/>
          <w:sz w:val="24"/>
          <w:szCs w:val="24"/>
        </w:rPr>
        <w:t>ánimos</w:t>
      </w:r>
      <w:r w:rsidR="00397901">
        <w:rPr>
          <w:rFonts w:ascii="Times New Roman" w:hAnsi="Times New Roman" w:cs="Times New Roman"/>
          <w:sz w:val="24"/>
          <w:szCs w:val="24"/>
        </w:rPr>
        <w:t xml:space="preserve"> de los espectadores” (Alberti. (1999) P 113).</w:t>
      </w:r>
      <w:r w:rsidR="00BB7214">
        <w:rPr>
          <w:rFonts w:ascii="Times New Roman" w:hAnsi="Times New Roman" w:cs="Times New Roman"/>
          <w:sz w:val="24"/>
          <w:szCs w:val="24"/>
        </w:rPr>
        <w:t xml:space="preserve"> partiendo desde una historia </w:t>
      </w:r>
      <w:r w:rsidR="00397901">
        <w:rPr>
          <w:rFonts w:ascii="Times New Roman" w:hAnsi="Times New Roman" w:cs="Times New Roman"/>
          <w:sz w:val="24"/>
          <w:szCs w:val="24"/>
        </w:rPr>
        <w:t>que</w:t>
      </w:r>
      <w:r w:rsidR="00BB7214">
        <w:rPr>
          <w:rFonts w:ascii="Times New Roman" w:hAnsi="Times New Roman" w:cs="Times New Roman"/>
          <w:sz w:val="24"/>
          <w:szCs w:val="24"/>
        </w:rPr>
        <w:t xml:space="preserve"> esta intentando develar la misma pintura</w:t>
      </w:r>
      <w:r>
        <w:rPr>
          <w:rFonts w:ascii="Times New Roman" w:hAnsi="Times New Roman" w:cs="Times New Roman"/>
          <w:sz w:val="24"/>
          <w:szCs w:val="24"/>
        </w:rPr>
        <w:t>, tomando en cuenta la composición y la recepción</w:t>
      </w:r>
      <w:r w:rsidR="00BB7214">
        <w:rPr>
          <w:rFonts w:ascii="Times New Roman" w:hAnsi="Times New Roman" w:cs="Times New Roman"/>
          <w:sz w:val="24"/>
          <w:szCs w:val="24"/>
        </w:rPr>
        <w:t>, puesto que co</w:t>
      </w:r>
      <w:r w:rsidR="008B29CA">
        <w:rPr>
          <w:rFonts w:ascii="Times New Roman" w:hAnsi="Times New Roman" w:cs="Times New Roman"/>
          <w:sz w:val="24"/>
          <w:szCs w:val="24"/>
        </w:rPr>
        <w:t>mo dije anteriormente las ideas</w:t>
      </w:r>
      <w:r w:rsidR="00BB7214">
        <w:rPr>
          <w:rFonts w:ascii="Times New Roman" w:hAnsi="Times New Roman" w:cs="Times New Roman"/>
          <w:sz w:val="24"/>
          <w:szCs w:val="24"/>
        </w:rPr>
        <w:t xml:space="preserve"> anteriores que fueron tratados en los libros </w:t>
      </w:r>
      <w:r w:rsidR="00BB7214">
        <w:rPr>
          <w:rFonts w:ascii="Times New Roman" w:hAnsi="Times New Roman" w:cs="Times New Roman"/>
          <w:sz w:val="24"/>
          <w:szCs w:val="24"/>
        </w:rPr>
        <w:lastRenderedPageBreak/>
        <w:t>uno y dos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7214">
        <w:rPr>
          <w:rFonts w:ascii="Times New Roman" w:hAnsi="Times New Roman" w:cs="Times New Roman"/>
          <w:sz w:val="24"/>
          <w:szCs w:val="24"/>
        </w:rPr>
        <w:t>son aquellos que le dan vida a la obr</w:t>
      </w:r>
      <w:r w:rsidR="008B29CA">
        <w:rPr>
          <w:rFonts w:ascii="Times New Roman" w:hAnsi="Times New Roman" w:cs="Times New Roman"/>
          <w:sz w:val="24"/>
          <w:szCs w:val="24"/>
        </w:rPr>
        <w:t>a para que estos sea tomados</w:t>
      </w:r>
      <w:r w:rsidR="00BB7214">
        <w:rPr>
          <w:rFonts w:ascii="Times New Roman" w:hAnsi="Times New Roman" w:cs="Times New Roman"/>
          <w:sz w:val="24"/>
          <w:szCs w:val="24"/>
        </w:rPr>
        <w:t xml:space="preserve"> en cuenta por un grupo determinado. </w:t>
      </w:r>
    </w:p>
    <w:p w:rsidR="00E54382" w:rsidRDefault="00E54382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0377" w:rsidRDefault="00C40377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esto es lo que trata el libro tres</w:t>
      </w:r>
      <w:r w:rsidR="008B29C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del w:id="26" w:author="Usuario" w:date="2009-03-18T22:44:00Z">
        <w:r w:rsidR="008B29CA" w:rsidDel="006379A5">
          <w:rPr>
            <w:rFonts w:ascii="Times New Roman" w:hAnsi="Times New Roman" w:cs="Times New Roman"/>
            <w:sz w:val="24"/>
            <w:szCs w:val="24"/>
          </w:rPr>
          <w:delText>M</w:delText>
        </w:r>
        <w:r w:rsidDel="006379A5">
          <w:rPr>
            <w:rFonts w:ascii="Times New Roman" w:hAnsi="Times New Roman" w:cs="Times New Roman"/>
            <w:sz w:val="24"/>
            <w:szCs w:val="24"/>
          </w:rPr>
          <w:delText xml:space="preserve">as </w:delText>
        </w:r>
      </w:del>
      <w:ins w:id="27" w:author="Usuario" w:date="2009-03-18T22:44:00Z">
        <w:r w:rsidR="006379A5">
          <w:rPr>
            <w:rFonts w:ascii="Times New Roman" w:hAnsi="Times New Roman" w:cs="Times New Roman"/>
            <w:sz w:val="24"/>
            <w:szCs w:val="24"/>
          </w:rPr>
          <w:t>M</w:t>
        </w:r>
        <w:r w:rsidR="006379A5">
          <w:rPr>
            <w:rFonts w:ascii="Times New Roman" w:hAnsi="Times New Roman" w:cs="Times New Roman"/>
            <w:sz w:val="24"/>
            <w:szCs w:val="24"/>
          </w:rPr>
          <w:t>á</w:t>
        </w:r>
        <w:r w:rsidR="006379A5">
          <w:rPr>
            <w:rFonts w:ascii="Times New Roman" w:hAnsi="Times New Roman" w:cs="Times New Roman"/>
            <w:sz w:val="24"/>
            <w:szCs w:val="24"/>
          </w:rPr>
          <w:t xml:space="preserve">s </w:t>
        </w:r>
      </w:ins>
      <w:r>
        <w:rPr>
          <w:rFonts w:ascii="Times New Roman" w:hAnsi="Times New Roman" w:cs="Times New Roman"/>
          <w:sz w:val="24"/>
          <w:szCs w:val="24"/>
        </w:rPr>
        <w:t>que todo se basa en el sentido que le da el entorno a una pintura, donde cada parte que compone la obra debe ser tenida en cuenta puesto que si bien puede ser relegada a la imagen principal merece cierto esmero en la ejecución del dibujo</w:t>
      </w:r>
      <w:r w:rsidR="008B29CA">
        <w:rPr>
          <w:rFonts w:ascii="Times New Roman" w:hAnsi="Times New Roman" w:cs="Times New Roman"/>
          <w:sz w:val="24"/>
          <w:szCs w:val="24"/>
        </w:rPr>
        <w:t xml:space="preserve">, pues cada parte que compone la obra le da vida propia y ayuda a que se pueda tener una obra completa que funcione en el momento que sea vista por cualquier persona y </w:t>
      </w:r>
      <w:r w:rsidR="00B6769B">
        <w:rPr>
          <w:rFonts w:ascii="Times New Roman" w:hAnsi="Times New Roman" w:cs="Times New Roman"/>
          <w:sz w:val="24"/>
          <w:szCs w:val="24"/>
        </w:rPr>
        <w:t>así</w:t>
      </w:r>
      <w:r w:rsidR="008B29CA">
        <w:rPr>
          <w:rFonts w:ascii="Times New Roman" w:hAnsi="Times New Roman" w:cs="Times New Roman"/>
          <w:sz w:val="24"/>
          <w:szCs w:val="24"/>
        </w:rPr>
        <w:t xml:space="preserve"> llegue al reconocimiento que tanto toca Alberti</w:t>
      </w:r>
      <w:r w:rsidR="00A82FA0">
        <w:rPr>
          <w:rFonts w:ascii="Times New Roman" w:hAnsi="Times New Roman" w:cs="Times New Roman"/>
          <w:sz w:val="24"/>
          <w:szCs w:val="24"/>
        </w:rPr>
        <w:t>.</w:t>
      </w:r>
    </w:p>
    <w:p w:rsidR="00A82FA0" w:rsidRDefault="00A82FA0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FA0" w:rsidRDefault="008B29CA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 comprender</w:t>
      </w:r>
      <w:r w:rsidR="00A82FA0">
        <w:rPr>
          <w:rFonts w:ascii="Times New Roman" w:hAnsi="Times New Roman" w:cs="Times New Roman"/>
          <w:sz w:val="24"/>
          <w:szCs w:val="24"/>
        </w:rPr>
        <w:t xml:space="preserve"> una pintura como una fuente hay que tener un gran cuidado con las cosas, puesto que entre mas atractiva mas será estudiada por ciertos historiadores,</w:t>
      </w:r>
      <w:r>
        <w:rPr>
          <w:rFonts w:ascii="Times New Roman" w:hAnsi="Times New Roman" w:cs="Times New Roman"/>
          <w:sz w:val="24"/>
          <w:szCs w:val="24"/>
        </w:rPr>
        <w:t xml:space="preserve"> es el caso que se trato sobre la </w:t>
      </w:r>
      <w:r w:rsidRPr="008B29CA">
        <w:rPr>
          <w:rFonts w:ascii="Times New Roman" w:hAnsi="Times New Roman" w:cs="Times New Roman"/>
          <w:i/>
          <w:sz w:val="24"/>
          <w:szCs w:val="24"/>
        </w:rPr>
        <w:t>Mona Lisa</w:t>
      </w:r>
      <w:r>
        <w:rPr>
          <w:rFonts w:ascii="Times New Roman" w:hAnsi="Times New Roman" w:cs="Times New Roman"/>
          <w:sz w:val="24"/>
          <w:szCs w:val="24"/>
        </w:rPr>
        <w:t xml:space="preserve"> en una clase donde el sentido que tiene la pintura para ciertos momentos políticos, sociales o económicos, en ese momento es donde cobra importancia,</w:t>
      </w:r>
      <w:r w:rsidR="00A82FA0">
        <w:rPr>
          <w:rFonts w:ascii="Times New Roman" w:hAnsi="Times New Roman" w:cs="Times New Roman"/>
          <w:sz w:val="24"/>
          <w:szCs w:val="24"/>
        </w:rPr>
        <w:t xml:space="preserve"> además si nos situamos en el contexto de Alberti, podemos ver el estilo del rena</w:t>
      </w:r>
      <w:r>
        <w:rPr>
          <w:rFonts w:ascii="Times New Roman" w:hAnsi="Times New Roman" w:cs="Times New Roman"/>
          <w:sz w:val="24"/>
          <w:szCs w:val="24"/>
        </w:rPr>
        <w:t>cimiento, por la simple razón de basar ciertos puntos en la</w:t>
      </w:r>
      <w:r w:rsidR="00A82FA0">
        <w:rPr>
          <w:rFonts w:ascii="Times New Roman" w:hAnsi="Times New Roman" w:cs="Times New Roman"/>
          <w:sz w:val="24"/>
          <w:szCs w:val="24"/>
        </w:rPr>
        <w:t xml:space="preserve"> matemáticas</w:t>
      </w:r>
      <w:r>
        <w:rPr>
          <w:rFonts w:ascii="Times New Roman" w:hAnsi="Times New Roman" w:cs="Times New Roman"/>
          <w:sz w:val="24"/>
          <w:szCs w:val="24"/>
        </w:rPr>
        <w:t xml:space="preserve"> y </w:t>
      </w:r>
      <w:r w:rsidR="00B6769B">
        <w:rPr>
          <w:rFonts w:ascii="Times New Roman" w:hAnsi="Times New Roman" w:cs="Times New Roman"/>
          <w:sz w:val="24"/>
          <w:szCs w:val="24"/>
        </w:rPr>
        <w:t>física</w:t>
      </w:r>
      <w:r>
        <w:rPr>
          <w:rFonts w:ascii="Times New Roman" w:hAnsi="Times New Roman" w:cs="Times New Roman"/>
          <w:sz w:val="24"/>
          <w:szCs w:val="24"/>
        </w:rPr>
        <w:t>, desde estas</w:t>
      </w:r>
      <w:r w:rsidR="00A82FA0">
        <w:rPr>
          <w:rFonts w:ascii="Times New Roman" w:hAnsi="Times New Roman" w:cs="Times New Roman"/>
          <w:sz w:val="24"/>
          <w:szCs w:val="24"/>
        </w:rPr>
        <w:t xml:space="preserve"> surgen la perfección y la armonía que solo se pue</w:t>
      </w:r>
      <w:r>
        <w:rPr>
          <w:rFonts w:ascii="Times New Roman" w:hAnsi="Times New Roman" w:cs="Times New Roman"/>
          <w:sz w:val="24"/>
          <w:szCs w:val="24"/>
        </w:rPr>
        <w:t>de llegar a través de las diferentes artes liberales</w:t>
      </w:r>
      <w:r w:rsidR="00A82FA0">
        <w:rPr>
          <w:rFonts w:ascii="Times New Roman" w:hAnsi="Times New Roman" w:cs="Times New Roman"/>
          <w:sz w:val="24"/>
          <w:szCs w:val="24"/>
        </w:rPr>
        <w:t xml:space="preserve"> y la pulcritud de la pintura.</w:t>
      </w:r>
    </w:p>
    <w:p w:rsidR="00A82FA0" w:rsidRDefault="00A82FA0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FA0" w:rsidRDefault="005F79C7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 concluir hay que decir que el texto tiene unos puntos muy interesantes sobre como ha</w:t>
      </w:r>
      <w:r w:rsidR="008B29CA">
        <w:rPr>
          <w:rFonts w:ascii="Times New Roman" w:hAnsi="Times New Roman" w:cs="Times New Roman"/>
          <w:sz w:val="24"/>
          <w:szCs w:val="24"/>
        </w:rPr>
        <w:t>cer una pintura,</w:t>
      </w:r>
      <w:r>
        <w:rPr>
          <w:rFonts w:ascii="Times New Roman" w:hAnsi="Times New Roman" w:cs="Times New Roman"/>
          <w:sz w:val="24"/>
          <w:szCs w:val="24"/>
        </w:rPr>
        <w:t xml:space="preserve"> muestra el contexto de un pintor del renacimiento donde cosas como la matemática y la física son esenciales para la construcción de una obra en esta época</w:t>
      </w:r>
      <w:r w:rsidR="008B29CA">
        <w:rPr>
          <w:rFonts w:ascii="Times New Roman" w:hAnsi="Times New Roman" w:cs="Times New Roman"/>
          <w:sz w:val="24"/>
          <w:szCs w:val="24"/>
        </w:rPr>
        <w:t xml:space="preserve">, dando </w:t>
      </w:r>
      <w:r w:rsidR="00B6769B">
        <w:rPr>
          <w:rFonts w:ascii="Times New Roman" w:hAnsi="Times New Roman" w:cs="Times New Roman"/>
          <w:sz w:val="24"/>
          <w:szCs w:val="24"/>
        </w:rPr>
        <w:t>así</w:t>
      </w:r>
      <w:r w:rsidR="008B29CA">
        <w:rPr>
          <w:rFonts w:ascii="Times New Roman" w:hAnsi="Times New Roman" w:cs="Times New Roman"/>
          <w:sz w:val="24"/>
          <w:szCs w:val="24"/>
        </w:rPr>
        <w:t xml:space="preserve"> un método para poder ejecutar una obra dentro de los puntos que el trata, en los tres </w:t>
      </w:r>
      <w:r w:rsidR="00B6769B">
        <w:rPr>
          <w:rFonts w:ascii="Times New Roman" w:hAnsi="Times New Roman" w:cs="Times New Roman"/>
          <w:sz w:val="24"/>
          <w:szCs w:val="24"/>
        </w:rPr>
        <w:t>capítulos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22657">
        <w:rPr>
          <w:rFonts w:ascii="Times New Roman" w:hAnsi="Times New Roman" w:cs="Times New Roman"/>
          <w:sz w:val="24"/>
          <w:szCs w:val="24"/>
        </w:rPr>
        <w:t xml:space="preserve">Si bien para </w:t>
      </w:r>
      <w:r w:rsidR="00F51F1E">
        <w:rPr>
          <w:rFonts w:ascii="Times New Roman" w:hAnsi="Times New Roman" w:cs="Times New Roman"/>
          <w:sz w:val="24"/>
          <w:szCs w:val="24"/>
        </w:rPr>
        <w:t>mí</w:t>
      </w:r>
      <w:r w:rsidR="00E22657">
        <w:rPr>
          <w:rFonts w:ascii="Times New Roman" w:hAnsi="Times New Roman" w:cs="Times New Roman"/>
          <w:sz w:val="24"/>
          <w:szCs w:val="24"/>
        </w:rPr>
        <w:t xml:space="preserve"> como historiador fue difícil entender ciertas partes puesto que se basan en puntos muy matemáticos para mostrar la composición de una obra, </w:t>
      </w:r>
      <w:r w:rsidR="00F51F1E">
        <w:rPr>
          <w:rFonts w:ascii="Times New Roman" w:hAnsi="Times New Roman" w:cs="Times New Roman"/>
          <w:sz w:val="24"/>
          <w:szCs w:val="24"/>
        </w:rPr>
        <w:t xml:space="preserve">pero </w:t>
      </w:r>
      <w:r w:rsidR="00E22657">
        <w:rPr>
          <w:rFonts w:ascii="Times New Roman" w:hAnsi="Times New Roman" w:cs="Times New Roman"/>
          <w:sz w:val="24"/>
          <w:szCs w:val="24"/>
        </w:rPr>
        <w:t xml:space="preserve">es </w:t>
      </w:r>
      <w:r w:rsidR="00F51F1E">
        <w:rPr>
          <w:rFonts w:ascii="Times New Roman" w:hAnsi="Times New Roman" w:cs="Times New Roman"/>
          <w:sz w:val="24"/>
          <w:szCs w:val="24"/>
        </w:rPr>
        <w:t>más</w:t>
      </w:r>
      <w:r w:rsidR="00E22657">
        <w:rPr>
          <w:rFonts w:ascii="Times New Roman" w:hAnsi="Times New Roman" w:cs="Times New Roman"/>
          <w:sz w:val="24"/>
          <w:szCs w:val="24"/>
        </w:rPr>
        <w:t xml:space="preserve"> fácil entender ciertos puntos como el libro tres donde la pintura cobra un sentido </w:t>
      </w:r>
      <w:r w:rsidR="00F51F1E">
        <w:rPr>
          <w:rFonts w:ascii="Times New Roman" w:hAnsi="Times New Roman" w:cs="Times New Roman"/>
          <w:sz w:val="24"/>
          <w:szCs w:val="24"/>
        </w:rPr>
        <w:t>más</w:t>
      </w:r>
      <w:r w:rsidR="00E22657">
        <w:rPr>
          <w:rFonts w:ascii="Times New Roman" w:hAnsi="Times New Roman" w:cs="Times New Roman"/>
          <w:sz w:val="24"/>
          <w:szCs w:val="24"/>
        </w:rPr>
        <w:t xml:space="preserve"> transcendental.</w:t>
      </w:r>
    </w:p>
    <w:p w:rsidR="008568F1" w:rsidRDefault="00E54382" w:rsidP="008568F1">
      <w:pPr>
        <w:spacing w:after="0" w:line="360" w:lineRule="auto"/>
        <w:jc w:val="both"/>
        <w:rPr>
          <w:ins w:id="28" w:author="Usuario" w:date="2009-03-18T22:45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79A5" w:rsidRDefault="006379A5" w:rsidP="008568F1">
      <w:pPr>
        <w:spacing w:after="0" w:line="360" w:lineRule="auto"/>
        <w:jc w:val="both"/>
        <w:rPr>
          <w:ins w:id="29" w:author="Usuario" w:date="2009-03-18T22:45:00Z"/>
          <w:rFonts w:ascii="Times New Roman" w:hAnsi="Times New Roman" w:cs="Times New Roman"/>
          <w:sz w:val="24"/>
          <w:szCs w:val="24"/>
        </w:rPr>
      </w:pPr>
    </w:p>
    <w:p w:rsidR="006379A5" w:rsidRDefault="006379A5" w:rsidP="008568F1">
      <w:pPr>
        <w:spacing w:after="0" w:line="360" w:lineRule="auto"/>
        <w:jc w:val="both"/>
        <w:rPr>
          <w:ins w:id="30" w:author="Usuario" w:date="2009-03-18T22:45:00Z"/>
          <w:rFonts w:ascii="Times New Roman" w:hAnsi="Times New Roman" w:cs="Times New Roman"/>
          <w:sz w:val="24"/>
          <w:szCs w:val="24"/>
        </w:rPr>
      </w:pPr>
      <w:ins w:id="31" w:author="Usuario" w:date="2009-03-18T22:45:00Z">
        <w:r>
          <w:rPr>
            <w:rFonts w:ascii="Times New Roman" w:hAnsi="Times New Roman" w:cs="Times New Roman"/>
            <w:sz w:val="24"/>
            <w:szCs w:val="24"/>
          </w:rPr>
          <w:t>Iván: Si bien quedan algunas cosas de redacción por arreglar, el texto está muchísimo mejor que el primero. Bien.</w:t>
        </w:r>
      </w:ins>
    </w:p>
    <w:p w:rsidR="006379A5" w:rsidRDefault="006379A5" w:rsidP="008568F1">
      <w:pPr>
        <w:spacing w:after="0" w:line="360" w:lineRule="auto"/>
        <w:jc w:val="both"/>
        <w:rPr>
          <w:ins w:id="32" w:author="Usuario" w:date="2009-03-18T22:45:00Z"/>
          <w:rFonts w:ascii="Times New Roman" w:hAnsi="Times New Roman" w:cs="Times New Roman"/>
          <w:sz w:val="24"/>
          <w:szCs w:val="24"/>
        </w:rPr>
      </w:pPr>
    </w:p>
    <w:p w:rsidR="006379A5" w:rsidRDefault="006379A5" w:rsidP="008568F1">
      <w:pPr>
        <w:spacing w:after="0" w:line="360" w:lineRule="auto"/>
        <w:jc w:val="both"/>
        <w:rPr>
          <w:ins w:id="33" w:author="Usuario" w:date="2009-03-18T22:45:00Z"/>
          <w:rFonts w:ascii="Times New Roman" w:hAnsi="Times New Roman" w:cs="Times New Roman"/>
          <w:sz w:val="24"/>
          <w:szCs w:val="24"/>
        </w:rPr>
      </w:pPr>
    </w:p>
    <w:p w:rsidR="006379A5" w:rsidRPr="008568F1" w:rsidRDefault="006379A5" w:rsidP="008568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ins w:id="34" w:author="Usuario" w:date="2009-03-18T22:46:00Z">
        <w:r>
          <w:rPr>
            <w:rFonts w:ascii="Times New Roman" w:hAnsi="Times New Roman" w:cs="Times New Roman"/>
            <w:sz w:val="24"/>
            <w:szCs w:val="24"/>
          </w:rPr>
          <w:t>B</w:t>
        </w:r>
      </w:ins>
    </w:p>
    <w:sectPr w:rsidR="006379A5" w:rsidRPr="008568F1" w:rsidSect="006637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03A" w:rsidRDefault="0098003A" w:rsidP="00C40377">
      <w:pPr>
        <w:spacing w:after="0" w:line="240" w:lineRule="auto"/>
      </w:pPr>
      <w:r>
        <w:separator/>
      </w:r>
    </w:p>
  </w:endnote>
  <w:endnote w:type="continuationSeparator" w:id="1">
    <w:p w:rsidR="0098003A" w:rsidRDefault="0098003A" w:rsidP="00C40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03A" w:rsidRDefault="0098003A" w:rsidP="00C40377">
      <w:pPr>
        <w:spacing w:after="0" w:line="240" w:lineRule="auto"/>
      </w:pPr>
      <w:r>
        <w:separator/>
      </w:r>
    </w:p>
  </w:footnote>
  <w:footnote w:type="continuationSeparator" w:id="1">
    <w:p w:rsidR="0098003A" w:rsidRDefault="0098003A" w:rsidP="00C40377">
      <w:pPr>
        <w:spacing w:after="0" w:line="240" w:lineRule="auto"/>
      </w:pPr>
      <w:r>
        <w:continuationSeparator/>
      </w:r>
    </w:p>
  </w:footnote>
  <w:footnote w:id="2">
    <w:p w:rsidR="00C40377" w:rsidRPr="00A82FA0" w:rsidRDefault="00C40377" w:rsidP="00A82FA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2FA0">
        <w:rPr>
          <w:rStyle w:val="Refdenotaalpie"/>
          <w:rFonts w:ascii="Times New Roman" w:hAnsi="Times New Roman" w:cs="Times New Roman"/>
          <w:sz w:val="20"/>
          <w:szCs w:val="20"/>
        </w:rPr>
        <w:footnoteRef/>
      </w:r>
      <w:r w:rsidRPr="00A82FA0">
        <w:rPr>
          <w:rFonts w:ascii="Times New Roman" w:hAnsi="Times New Roman" w:cs="Times New Roman"/>
          <w:sz w:val="20"/>
          <w:szCs w:val="20"/>
        </w:rPr>
        <w:t xml:space="preserve"> Alberti, León Battista. De la pintura y otros escritos sobre el arte. </w:t>
      </w:r>
      <w:r w:rsidRPr="00A82FA0">
        <w:rPr>
          <w:rFonts w:ascii="Times New Roman" w:hAnsi="Times New Roman" w:cs="Times New Roman"/>
          <w:i/>
          <w:sz w:val="20"/>
          <w:szCs w:val="20"/>
        </w:rPr>
        <w:t xml:space="preserve">De la pintura. </w:t>
      </w:r>
      <w:r w:rsidRPr="00A82FA0">
        <w:rPr>
          <w:rFonts w:ascii="Times New Roman" w:hAnsi="Times New Roman" w:cs="Times New Roman"/>
          <w:sz w:val="20"/>
          <w:szCs w:val="20"/>
        </w:rPr>
        <w:t>Tecnos. Madrid, 1999. P 115</w:t>
      </w:r>
    </w:p>
  </w:footnote>
  <w:footnote w:id="3">
    <w:p w:rsidR="00C40377" w:rsidRDefault="00C40377" w:rsidP="00A82FA0">
      <w:pPr>
        <w:pStyle w:val="Textonotapie"/>
        <w:jc w:val="both"/>
      </w:pPr>
      <w:r w:rsidRPr="00A82FA0">
        <w:rPr>
          <w:rStyle w:val="Refdenotaalpie"/>
          <w:rFonts w:ascii="Times New Roman" w:hAnsi="Times New Roman" w:cs="Times New Roman"/>
        </w:rPr>
        <w:footnoteRef/>
      </w:r>
      <w:r w:rsidRPr="00A82FA0">
        <w:rPr>
          <w:rFonts w:ascii="Times New Roman" w:hAnsi="Times New Roman" w:cs="Times New Roman"/>
        </w:rPr>
        <w:t xml:space="preserve"> </w:t>
      </w:r>
      <w:r w:rsidRPr="00A82FA0">
        <w:rPr>
          <w:rFonts w:ascii="Times New Roman" w:hAnsi="Times New Roman" w:cs="Times New Roman"/>
          <w:bCs/>
        </w:rPr>
        <w:t xml:space="preserve">León Battista Alberti. </w:t>
      </w:r>
      <w:r w:rsidR="00A82FA0" w:rsidRPr="00A82FA0">
        <w:rPr>
          <w:rFonts w:ascii="Times New Roman" w:hAnsi="Times New Roman" w:cs="Times New Roman"/>
          <w:bCs/>
        </w:rPr>
        <w:t>Extraído</w:t>
      </w:r>
      <w:r w:rsidRPr="00A82FA0">
        <w:rPr>
          <w:rFonts w:ascii="Times New Roman" w:hAnsi="Times New Roman" w:cs="Times New Roman"/>
          <w:bCs/>
        </w:rPr>
        <w:t xml:space="preserve"> de: </w:t>
      </w:r>
      <w:hyperlink r:id="rId1" w:history="1">
        <w:r w:rsidR="00A82FA0" w:rsidRPr="00A82FA0">
          <w:rPr>
            <w:rStyle w:val="Hipervnculo"/>
            <w:rFonts w:ascii="Times New Roman" w:hAnsi="Times New Roman" w:cs="Times New Roman"/>
            <w:bCs/>
            <w:color w:val="auto"/>
          </w:rPr>
          <w:t>http://es.wikipedia.org/wiki/Leon_Battista_Alberti</w:t>
        </w:r>
      </w:hyperlink>
      <w:r w:rsidR="00A82FA0" w:rsidRPr="00A82FA0">
        <w:rPr>
          <w:rFonts w:ascii="Times New Roman" w:hAnsi="Times New Roman" w:cs="Times New Roman"/>
          <w:bCs/>
        </w:rPr>
        <w:t>. extraído el 04 febrero de 2009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trackRevision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68F1"/>
    <w:rsid w:val="000471D3"/>
    <w:rsid w:val="000B5C84"/>
    <w:rsid w:val="000E35F5"/>
    <w:rsid w:val="0019725E"/>
    <w:rsid w:val="001F5415"/>
    <w:rsid w:val="002629FA"/>
    <w:rsid w:val="0029407A"/>
    <w:rsid w:val="003678BD"/>
    <w:rsid w:val="00397901"/>
    <w:rsid w:val="004E634D"/>
    <w:rsid w:val="00514111"/>
    <w:rsid w:val="005773E8"/>
    <w:rsid w:val="005F79C7"/>
    <w:rsid w:val="006128CD"/>
    <w:rsid w:val="006379A5"/>
    <w:rsid w:val="0064554A"/>
    <w:rsid w:val="0066371D"/>
    <w:rsid w:val="006E7657"/>
    <w:rsid w:val="00733E12"/>
    <w:rsid w:val="007C7371"/>
    <w:rsid w:val="008568F1"/>
    <w:rsid w:val="0089116A"/>
    <w:rsid w:val="008B29CA"/>
    <w:rsid w:val="008B2B1D"/>
    <w:rsid w:val="0098003A"/>
    <w:rsid w:val="00996E90"/>
    <w:rsid w:val="00A2391A"/>
    <w:rsid w:val="00A50EF1"/>
    <w:rsid w:val="00A51E08"/>
    <w:rsid w:val="00A82FA0"/>
    <w:rsid w:val="00A85BBB"/>
    <w:rsid w:val="00AA48F1"/>
    <w:rsid w:val="00AF15FC"/>
    <w:rsid w:val="00B6769B"/>
    <w:rsid w:val="00B93A25"/>
    <w:rsid w:val="00BA6683"/>
    <w:rsid w:val="00BB7214"/>
    <w:rsid w:val="00BC0BA8"/>
    <w:rsid w:val="00BE6848"/>
    <w:rsid w:val="00C013B0"/>
    <w:rsid w:val="00C40377"/>
    <w:rsid w:val="00C420AD"/>
    <w:rsid w:val="00D15250"/>
    <w:rsid w:val="00DD18B9"/>
    <w:rsid w:val="00E22657"/>
    <w:rsid w:val="00E51DBD"/>
    <w:rsid w:val="00E54382"/>
    <w:rsid w:val="00ED0FA9"/>
    <w:rsid w:val="00EE3C3F"/>
    <w:rsid w:val="00F51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7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568F1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85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40377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40377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4037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0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2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2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Italia" TargetMode="External"/><Relationship Id="rId13" Type="http://schemas.openxmlformats.org/officeDocument/2006/relationships/hyperlink" Target="http://es.wikipedia.org/wiki/1472" TargetMode="External"/><Relationship Id="rId18" Type="http://schemas.openxmlformats.org/officeDocument/2006/relationships/hyperlink" Target="http://es.wikipedia.org/wiki/Criptograf%C3%ADa" TargetMode="External"/><Relationship Id="rId26" Type="http://schemas.openxmlformats.org/officeDocument/2006/relationships/hyperlink" Target="http://es.wikipedia.org/wiki/Papado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s.wikipedia.org/wiki/M%C3%BAsica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es.wikipedia.org/wiki/G%C3%A9nova" TargetMode="External"/><Relationship Id="rId12" Type="http://schemas.openxmlformats.org/officeDocument/2006/relationships/hyperlink" Target="http://es.wikipedia.org/wiki/20_de_abril" TargetMode="External"/><Relationship Id="rId17" Type="http://schemas.openxmlformats.org/officeDocument/2006/relationships/hyperlink" Target="http://es.wikipedia.org/wiki/Italia" TargetMode="External"/><Relationship Id="rId25" Type="http://schemas.openxmlformats.org/officeDocument/2006/relationships/hyperlink" Target="http://es.wikipedia.org/wiki/Florencia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es.wikipedia.org/wiki/Poeta" TargetMode="External"/><Relationship Id="rId20" Type="http://schemas.openxmlformats.org/officeDocument/2006/relationships/hyperlink" Target="http://es.wikipedia.org/wiki/Filosof%C3%ADa" TargetMode="External"/><Relationship Id="rId29" Type="http://schemas.openxmlformats.org/officeDocument/2006/relationships/hyperlink" Target="http://es.wikipedia.org/wiki/Gonzag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es.wikipedia.org/wiki/Roma" TargetMode="External"/><Relationship Id="rId24" Type="http://schemas.openxmlformats.org/officeDocument/2006/relationships/hyperlink" Target="http://es.wikipedia.org/wiki/Burgues%C3%ADa" TargetMode="External"/><Relationship Id="rId32" Type="http://schemas.openxmlformats.org/officeDocument/2006/relationships/hyperlink" Target="http://es.wikipedia.org/wiki/R%C3%ADmin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s.wikipedia.org/wiki/Matem%C3%A1tico" TargetMode="External"/><Relationship Id="rId23" Type="http://schemas.openxmlformats.org/officeDocument/2006/relationships/hyperlink" Target="http://es.wikipedia.org/wiki/Renacimiento" TargetMode="External"/><Relationship Id="rId28" Type="http://schemas.openxmlformats.org/officeDocument/2006/relationships/hyperlink" Target="http://es.wikipedia.org/wiki/Ferrara" TargetMode="External"/><Relationship Id="rId10" Type="http://schemas.openxmlformats.org/officeDocument/2006/relationships/hyperlink" Target="http://es.wikipedia.org/wiki/1404" TargetMode="External"/><Relationship Id="rId19" Type="http://schemas.openxmlformats.org/officeDocument/2006/relationships/hyperlink" Target="http://es.wikipedia.org/wiki/Ling%C3%BC%C3%ADstica" TargetMode="External"/><Relationship Id="rId31" Type="http://schemas.openxmlformats.org/officeDocument/2006/relationships/hyperlink" Target="http://es.wikipedia.org/wiki/Malates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14_de_febrero" TargetMode="External"/><Relationship Id="rId14" Type="http://schemas.openxmlformats.org/officeDocument/2006/relationships/hyperlink" Target="http://es.wikipedia.org/wiki/Arquitecto" TargetMode="External"/><Relationship Id="rId22" Type="http://schemas.openxmlformats.org/officeDocument/2006/relationships/hyperlink" Target="http://es.wikipedia.org/wiki/Arque%C3%B3logo" TargetMode="External"/><Relationship Id="rId27" Type="http://schemas.openxmlformats.org/officeDocument/2006/relationships/hyperlink" Target="http://es.wikipedia.org/wiki/Casa_de_Este" TargetMode="External"/><Relationship Id="rId30" Type="http://schemas.openxmlformats.org/officeDocument/2006/relationships/hyperlink" Target="http://es.wikipedia.org/wiki/Mantua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s.wikipedia.org/wiki/Leon_Battista_Alberti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D4987-C46D-42A5-A836-A738A8120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4</Pages>
  <Words>1603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Usuario</cp:lastModifiedBy>
  <cp:revision>45</cp:revision>
  <dcterms:created xsi:type="dcterms:W3CDTF">2009-02-05T05:00:00Z</dcterms:created>
  <dcterms:modified xsi:type="dcterms:W3CDTF">2009-03-19T03:46:00Z</dcterms:modified>
</cp:coreProperties>
</file>